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EDD12" w14:textId="77777777" w:rsidR="00BD7B77" w:rsidRPr="001B55D7" w:rsidRDefault="00BD7B77" w:rsidP="00BD7B77">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w:t>
      </w:r>
    </w:p>
    <w:p w14:paraId="7EEEDD13" w14:textId="77777777" w:rsidR="00BD7B77" w:rsidRPr="001B55D7" w:rsidRDefault="00BD7B77" w:rsidP="00BD7B77">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высшего образования</w:t>
      </w:r>
    </w:p>
    <w:p w14:paraId="7EEEDD14" w14:textId="77777777" w:rsidR="00BD7B77" w:rsidRPr="001B55D7" w:rsidRDefault="00BD7B77" w:rsidP="00BD7B77">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14:paraId="7EEEDD15" w14:textId="77777777" w:rsidR="00BD7B77" w:rsidRPr="001B55D7" w:rsidRDefault="00BD7B77" w:rsidP="00BD7B77">
      <w:pPr>
        <w:widowControl w:val="0"/>
        <w:autoSpaceDE w:val="0"/>
        <w:autoSpaceDN w:val="0"/>
        <w:spacing w:after="0" w:line="240" w:lineRule="auto"/>
        <w:rPr>
          <w:rFonts w:ascii="Times New Roman" w:eastAsia="Times New Roman" w:hAnsi="Times New Roman" w:cs="Times New Roman"/>
          <w:sz w:val="20"/>
          <w:szCs w:val="24"/>
        </w:rPr>
      </w:pPr>
    </w:p>
    <w:p w14:paraId="7EEEDD16" w14:textId="77777777" w:rsidR="00BD7B77" w:rsidRPr="001B55D7" w:rsidRDefault="00BD7B77" w:rsidP="00BD7B77">
      <w:pPr>
        <w:widowControl w:val="0"/>
        <w:autoSpaceDE w:val="0"/>
        <w:autoSpaceDN w:val="0"/>
        <w:spacing w:before="9" w:after="0" w:line="240" w:lineRule="auto"/>
        <w:rPr>
          <w:rFonts w:ascii="Times New Roman" w:eastAsia="Times New Roman" w:hAnsi="Times New Roman" w:cs="Times New Roman"/>
          <w:sz w:val="19"/>
          <w:szCs w:val="24"/>
        </w:rPr>
      </w:pPr>
    </w:p>
    <w:p w14:paraId="7EEEDD17" w14:textId="77777777" w:rsidR="00BD7B77" w:rsidRPr="001B55D7" w:rsidRDefault="00BD7B77" w:rsidP="00BD7B77">
      <w:pPr>
        <w:widowControl w:val="0"/>
        <w:autoSpaceDE w:val="0"/>
        <w:autoSpaceDN w:val="0"/>
        <w:spacing w:after="0" w:line="240" w:lineRule="auto"/>
        <w:rPr>
          <w:rFonts w:ascii="Times New Roman" w:eastAsia="Times New Roman" w:hAnsi="Times New Roman" w:cs="Times New Roman"/>
          <w:sz w:val="26"/>
          <w:szCs w:val="24"/>
        </w:rPr>
      </w:pP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p>
    <w:tbl>
      <w:tblPr>
        <w:tblW w:w="4253" w:type="dxa"/>
        <w:tblInd w:w="5778" w:type="dxa"/>
        <w:tblLook w:val="01E0" w:firstRow="1" w:lastRow="1" w:firstColumn="1" w:lastColumn="1" w:noHBand="0" w:noVBand="0"/>
      </w:tblPr>
      <w:tblGrid>
        <w:gridCol w:w="4253"/>
      </w:tblGrid>
      <w:tr w:rsidR="00BD7B77" w:rsidRPr="001B55D7" w14:paraId="7EEEDD1E" w14:textId="77777777" w:rsidTr="008F61A4">
        <w:trPr>
          <w:trHeight w:val="2140"/>
        </w:trPr>
        <w:tc>
          <w:tcPr>
            <w:tcW w:w="4253" w:type="dxa"/>
          </w:tcPr>
          <w:p w14:paraId="7EEEDD18" w14:textId="77777777" w:rsidR="00BD7B77" w:rsidRPr="001B55D7" w:rsidRDefault="00BD7B77"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УТВЕРЖДАЮ:</w:t>
            </w:r>
          </w:p>
          <w:p w14:paraId="7EEEDD19" w14:textId="77777777" w:rsidR="00BD7B77" w:rsidRPr="001B55D7" w:rsidRDefault="00BD7B77"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Председатель УМС</w:t>
            </w:r>
          </w:p>
          <w:p w14:paraId="7EEEDD1A" w14:textId="77777777" w:rsidR="00BD7B77" w:rsidRPr="001B55D7" w:rsidRDefault="00BD7B77"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факультета государственной культурной политики</w:t>
            </w:r>
          </w:p>
          <w:p w14:paraId="7EEEDD1B" w14:textId="77777777" w:rsidR="00BD7B77" w:rsidRPr="001B55D7" w:rsidRDefault="00BD7B77"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Единак  А.Ю.</w:t>
            </w:r>
          </w:p>
          <w:p w14:paraId="7EEEDD1C" w14:textId="77777777" w:rsidR="00BD7B77" w:rsidRPr="001B55D7" w:rsidRDefault="00BD7B77"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 xml:space="preserve"> </w:t>
            </w:r>
          </w:p>
          <w:p w14:paraId="7EEEDD1D" w14:textId="77777777" w:rsidR="00BD7B77" w:rsidRPr="001B55D7" w:rsidRDefault="00BD7B77"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«___» _________________20__г.</w:t>
            </w:r>
          </w:p>
        </w:tc>
      </w:tr>
    </w:tbl>
    <w:p w14:paraId="7EEEDD1F" w14:textId="77777777" w:rsidR="00BD7B77" w:rsidRPr="001B55D7" w:rsidRDefault="00BD7B77" w:rsidP="00BD7B77">
      <w:pPr>
        <w:spacing w:after="0" w:line="232" w:lineRule="auto"/>
        <w:ind w:right="800"/>
        <w:rPr>
          <w:rFonts w:ascii="Times New Roman" w:eastAsia="Times New Roman" w:hAnsi="Times New Roman" w:cs="Times New Roman"/>
          <w:sz w:val="20"/>
          <w:szCs w:val="20"/>
          <w:lang w:eastAsia="ru-RU"/>
        </w:rPr>
      </w:pPr>
    </w:p>
    <w:p w14:paraId="7EEEDD20" w14:textId="77777777" w:rsidR="00BD7B77" w:rsidRPr="001B55D7" w:rsidRDefault="00BD7B77" w:rsidP="00BD7B77">
      <w:pPr>
        <w:widowControl w:val="0"/>
        <w:autoSpaceDE w:val="0"/>
        <w:autoSpaceDN w:val="0"/>
        <w:spacing w:after="0" w:line="240" w:lineRule="auto"/>
        <w:rPr>
          <w:rFonts w:ascii="Times New Roman" w:eastAsia="Times New Roman" w:hAnsi="Times New Roman" w:cs="Times New Roman"/>
          <w:sz w:val="26"/>
          <w:szCs w:val="24"/>
        </w:rPr>
      </w:pPr>
    </w:p>
    <w:p w14:paraId="7EEEDD21" w14:textId="77777777" w:rsidR="00BD7B77" w:rsidRPr="001B55D7" w:rsidRDefault="00BD7B77" w:rsidP="00BD7B77">
      <w:pPr>
        <w:widowControl w:val="0"/>
        <w:autoSpaceDE w:val="0"/>
        <w:autoSpaceDN w:val="0"/>
        <w:spacing w:after="0" w:line="240" w:lineRule="auto"/>
        <w:rPr>
          <w:rFonts w:ascii="Times New Roman" w:eastAsia="Times New Roman" w:hAnsi="Times New Roman" w:cs="Times New Roman"/>
          <w:sz w:val="26"/>
          <w:szCs w:val="24"/>
        </w:rPr>
      </w:pPr>
    </w:p>
    <w:p w14:paraId="7EEEDD22" w14:textId="77777777" w:rsidR="00BD7B77" w:rsidRPr="001B55D7" w:rsidRDefault="00BD7B77" w:rsidP="00BD7B77">
      <w:pPr>
        <w:widowControl w:val="0"/>
        <w:autoSpaceDE w:val="0"/>
        <w:autoSpaceDN w:val="0"/>
        <w:spacing w:after="0" w:line="240" w:lineRule="auto"/>
        <w:rPr>
          <w:rFonts w:ascii="Times New Roman" w:eastAsia="Times New Roman" w:hAnsi="Times New Roman" w:cs="Times New Roman"/>
          <w:sz w:val="26"/>
          <w:szCs w:val="24"/>
        </w:rPr>
      </w:pPr>
    </w:p>
    <w:p w14:paraId="7EEEDD23" w14:textId="77777777" w:rsidR="00BD7B77" w:rsidRPr="001B55D7" w:rsidRDefault="00BD7B77" w:rsidP="00BD7B77">
      <w:pPr>
        <w:widowControl w:val="0"/>
        <w:autoSpaceDE w:val="0"/>
        <w:autoSpaceDN w:val="0"/>
        <w:spacing w:after="0" w:line="240" w:lineRule="auto"/>
        <w:rPr>
          <w:rFonts w:ascii="Times New Roman" w:eastAsia="Times New Roman" w:hAnsi="Times New Roman" w:cs="Times New Roman"/>
          <w:sz w:val="26"/>
          <w:szCs w:val="24"/>
        </w:rPr>
      </w:pPr>
    </w:p>
    <w:p w14:paraId="7EEEDD24" w14:textId="77777777" w:rsidR="00BD7B77" w:rsidRPr="001B55D7" w:rsidRDefault="00BD7B77" w:rsidP="00BD7B77">
      <w:pPr>
        <w:widowControl w:val="0"/>
        <w:autoSpaceDE w:val="0"/>
        <w:autoSpaceDN w:val="0"/>
        <w:spacing w:after="0" w:line="240" w:lineRule="auto"/>
        <w:rPr>
          <w:rFonts w:ascii="Times New Roman" w:eastAsia="Times New Roman" w:hAnsi="Times New Roman" w:cs="Times New Roman"/>
          <w:sz w:val="26"/>
          <w:szCs w:val="24"/>
        </w:rPr>
      </w:pPr>
    </w:p>
    <w:p w14:paraId="7EEEDD25" w14:textId="77777777" w:rsidR="00BD7B77" w:rsidRPr="001B55D7" w:rsidRDefault="00BD7B77" w:rsidP="00BD7B77">
      <w:pPr>
        <w:spacing w:after="0" w:line="200" w:lineRule="exac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МЕТОДИЧЕСКИЕ РЕКОМЕНДАЦИИ ПО ДИСЦИПЛИНЕ</w:t>
      </w:r>
    </w:p>
    <w:p w14:paraId="7EEEDD26" w14:textId="77777777" w:rsidR="00BD7B77" w:rsidRPr="001B55D7" w:rsidRDefault="00BD7B77" w:rsidP="00BD7B77">
      <w:pPr>
        <w:spacing w:after="0" w:line="200" w:lineRule="exact"/>
        <w:jc w:val="center"/>
        <w:rPr>
          <w:rFonts w:ascii="Times New Roman" w:eastAsia="Times New Roman" w:hAnsi="Times New Roman" w:cs="Times New Roman"/>
          <w:b/>
          <w:bCs/>
          <w:sz w:val="24"/>
          <w:szCs w:val="24"/>
          <w:lang w:eastAsia="ru-RU"/>
        </w:rPr>
      </w:pPr>
    </w:p>
    <w:p w14:paraId="7EEEDD27" w14:textId="6185C6BC" w:rsidR="00BD7B77" w:rsidRPr="00BD7B77" w:rsidRDefault="00BD7B77" w:rsidP="00BD7B77">
      <w:pPr>
        <w:spacing w:after="0" w:line="200" w:lineRule="exact"/>
        <w:jc w:val="center"/>
        <w:rPr>
          <w:rFonts w:ascii="Times New Roman" w:eastAsia="Times New Roman" w:hAnsi="Times New Roman" w:cs="Times New Roman"/>
          <w:b/>
          <w:bCs/>
          <w:sz w:val="24"/>
          <w:szCs w:val="24"/>
          <w:lang w:eastAsia="ru-RU"/>
        </w:rPr>
      </w:pPr>
      <w:r w:rsidRPr="00BD7B77">
        <w:rPr>
          <w:rFonts w:ascii="Times New Roman" w:eastAsia="Times New Roman" w:hAnsi="Times New Roman" w:cs="Times New Roman"/>
          <w:b/>
          <w:bCs/>
          <w:sz w:val="24"/>
          <w:szCs w:val="24"/>
          <w:lang w:eastAsia="ru-RU"/>
        </w:rPr>
        <w:t>Б1.В.0</w:t>
      </w:r>
      <w:r w:rsidR="00330CD3">
        <w:rPr>
          <w:rFonts w:ascii="Times New Roman" w:eastAsia="Times New Roman" w:hAnsi="Times New Roman" w:cs="Times New Roman"/>
          <w:b/>
          <w:bCs/>
          <w:sz w:val="24"/>
          <w:szCs w:val="24"/>
          <w:lang w:eastAsia="ru-RU"/>
        </w:rPr>
        <w:t>7</w:t>
      </w:r>
      <w:r w:rsidRPr="00BD7B77">
        <w:rPr>
          <w:rFonts w:ascii="Times New Roman" w:eastAsia="Times New Roman" w:hAnsi="Times New Roman" w:cs="Times New Roman"/>
          <w:b/>
          <w:bCs/>
          <w:sz w:val="24"/>
          <w:szCs w:val="24"/>
          <w:lang w:eastAsia="ru-RU"/>
        </w:rPr>
        <w:t xml:space="preserve"> </w:t>
      </w:r>
    </w:p>
    <w:p w14:paraId="7EEEDD28" w14:textId="77777777" w:rsidR="00BD7B77" w:rsidRPr="00BD7B77" w:rsidRDefault="00BD7B77" w:rsidP="00BD7B77">
      <w:pPr>
        <w:spacing w:after="0" w:line="200" w:lineRule="exact"/>
        <w:jc w:val="center"/>
        <w:rPr>
          <w:rFonts w:ascii="Times New Roman" w:eastAsia="Times New Roman" w:hAnsi="Times New Roman" w:cs="Times New Roman"/>
          <w:b/>
          <w:bCs/>
          <w:sz w:val="24"/>
          <w:szCs w:val="24"/>
          <w:lang w:eastAsia="ru-RU"/>
        </w:rPr>
      </w:pPr>
    </w:p>
    <w:p w14:paraId="7EEEDD29" w14:textId="77777777" w:rsidR="00BD7B77" w:rsidRPr="00BD7B77" w:rsidRDefault="00BD7B77" w:rsidP="00BD7B77">
      <w:pPr>
        <w:spacing w:after="0" w:line="200" w:lineRule="exact"/>
        <w:jc w:val="center"/>
        <w:rPr>
          <w:rFonts w:ascii="Times New Roman" w:eastAsia="Times New Roman" w:hAnsi="Times New Roman" w:cs="Times New Roman"/>
          <w:sz w:val="24"/>
          <w:szCs w:val="24"/>
          <w:lang w:eastAsia="ru-RU"/>
        </w:rPr>
      </w:pPr>
      <w:r w:rsidRPr="00BD7B77">
        <w:rPr>
          <w:rFonts w:ascii="Times New Roman" w:eastAsia="Times New Roman" w:hAnsi="Times New Roman" w:cs="Times New Roman"/>
          <w:b/>
          <w:bCs/>
          <w:sz w:val="24"/>
          <w:szCs w:val="24"/>
          <w:lang w:eastAsia="ru-RU"/>
        </w:rPr>
        <w:t>ТЕХНОЛОГИИ ОРГАНИЗАЦИИ ВНУТРЕННЕГО ТУРИЗМА</w:t>
      </w:r>
    </w:p>
    <w:p w14:paraId="7EEEDD2A" w14:textId="77777777" w:rsidR="00BD7B77" w:rsidRPr="001B55D7" w:rsidRDefault="00BD7B77" w:rsidP="00BD7B77">
      <w:pPr>
        <w:spacing w:after="0" w:line="240" w:lineRule="auto"/>
        <w:rPr>
          <w:rFonts w:ascii="Times New Roman" w:eastAsia="Times New Roman" w:hAnsi="Times New Roman" w:cs="Times New Roman"/>
          <w:b/>
          <w:bCs/>
          <w:lang w:eastAsia="zh-CN"/>
        </w:rPr>
      </w:pPr>
    </w:p>
    <w:p w14:paraId="7EEEDD2B" w14:textId="77777777" w:rsidR="00BD7B77" w:rsidRPr="001B55D7" w:rsidRDefault="00BD7B77" w:rsidP="00BD7B77">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Направление подготовки/специальности (код, наименование) 43.03.02 Туризм</w:t>
      </w:r>
    </w:p>
    <w:p w14:paraId="7EEEDD2C" w14:textId="77777777" w:rsidR="00BD7B77" w:rsidRPr="001B55D7" w:rsidRDefault="00BD7B77" w:rsidP="00BD7B77">
      <w:pPr>
        <w:spacing w:after="0" w:line="240" w:lineRule="auto"/>
        <w:rPr>
          <w:rFonts w:ascii="Times New Roman" w:eastAsia="Times New Roman" w:hAnsi="Times New Roman" w:cs="Times New Roman"/>
          <w:b/>
          <w:bCs/>
          <w:lang w:eastAsia="zh-CN"/>
        </w:rPr>
      </w:pPr>
    </w:p>
    <w:p w14:paraId="7EEEDD2D" w14:textId="56D66381" w:rsidR="00BD7B77" w:rsidRPr="001B55D7" w:rsidRDefault="00BD7B77" w:rsidP="00BD7B77">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 xml:space="preserve">Профиль подготовки/специализация: </w:t>
      </w:r>
      <w:r w:rsidRPr="001B55D7">
        <w:rPr>
          <w:rFonts w:ascii="Times New Roman" w:eastAsia="Times New Roman" w:hAnsi="Times New Roman" w:cs="Times New Roman"/>
          <w:b/>
          <w:sz w:val="28"/>
          <w:szCs w:val="28"/>
          <w:lang w:eastAsia="ru-RU"/>
        </w:rPr>
        <w:t xml:space="preserve"> </w:t>
      </w:r>
      <w:r w:rsidR="00330CD3" w:rsidRPr="00330CD3">
        <w:rPr>
          <w:rFonts w:ascii="Times New Roman" w:eastAsia="Times New Roman" w:hAnsi="Times New Roman" w:cs="Times New Roman"/>
          <w:b/>
          <w:bCs/>
          <w:lang w:eastAsia="zh-CN"/>
        </w:rPr>
        <w:t>Историко-культурный туризм и гостиничное дело</w:t>
      </w:r>
    </w:p>
    <w:p w14:paraId="7EEEDD2E" w14:textId="77777777" w:rsidR="00BD7B77" w:rsidRPr="001B55D7" w:rsidRDefault="00BD7B77" w:rsidP="00BD7B77">
      <w:pPr>
        <w:spacing w:after="0" w:line="240" w:lineRule="auto"/>
        <w:rPr>
          <w:rFonts w:ascii="Times New Roman" w:eastAsia="Times New Roman" w:hAnsi="Times New Roman" w:cs="Times New Roman"/>
          <w:b/>
          <w:bCs/>
          <w:lang w:eastAsia="zh-CN"/>
        </w:rPr>
      </w:pPr>
    </w:p>
    <w:p w14:paraId="7EEEDD2F" w14:textId="77777777" w:rsidR="00BD7B77" w:rsidRPr="001B55D7" w:rsidRDefault="00BD7B77" w:rsidP="00BD7B77">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Квалификация (степень) выпускника: бакалавр</w:t>
      </w:r>
      <w:r w:rsidRPr="001B55D7">
        <w:rPr>
          <w:rFonts w:ascii="Times New Roman" w:eastAsia="Times New Roman" w:hAnsi="Times New Roman" w:cs="Times New Roman"/>
          <w:b/>
          <w:bCs/>
          <w:lang w:eastAsia="zh-CN"/>
        </w:rPr>
        <w:tab/>
      </w:r>
    </w:p>
    <w:p w14:paraId="7EEEDD30" w14:textId="77777777" w:rsidR="00BD7B77" w:rsidRPr="001B55D7" w:rsidRDefault="00BD7B77" w:rsidP="00BD7B77">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ab/>
      </w:r>
    </w:p>
    <w:p w14:paraId="7EEEDD31" w14:textId="77777777" w:rsidR="00BD7B77" w:rsidRPr="001B55D7" w:rsidRDefault="00BD7B77" w:rsidP="00BD7B77">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Форма обучения: очная/заочная</w:t>
      </w:r>
    </w:p>
    <w:p w14:paraId="7EEEDD32" w14:textId="77777777" w:rsidR="00BD7B77" w:rsidRPr="001B55D7" w:rsidRDefault="00BD7B77" w:rsidP="00BD7B77">
      <w:pPr>
        <w:widowControl w:val="0"/>
        <w:autoSpaceDE w:val="0"/>
        <w:autoSpaceDN w:val="0"/>
        <w:spacing w:after="0" w:line="240" w:lineRule="auto"/>
        <w:rPr>
          <w:rFonts w:ascii="Times New Roman" w:eastAsia="Times New Roman" w:hAnsi="Times New Roman" w:cs="Times New Roman"/>
          <w:b/>
          <w:i/>
          <w:sz w:val="24"/>
          <w:szCs w:val="24"/>
        </w:rPr>
      </w:pPr>
    </w:p>
    <w:p w14:paraId="7EEEDD33" w14:textId="77777777" w:rsidR="00BD7B77" w:rsidRPr="001B55D7" w:rsidRDefault="00BD7B77" w:rsidP="00BD7B77">
      <w:pPr>
        <w:widowControl w:val="0"/>
        <w:autoSpaceDE w:val="0"/>
        <w:autoSpaceDN w:val="0"/>
        <w:spacing w:after="0" w:line="240" w:lineRule="auto"/>
        <w:rPr>
          <w:rFonts w:ascii="Times New Roman" w:eastAsia="Times New Roman" w:hAnsi="Times New Roman" w:cs="Times New Roman"/>
          <w:b/>
          <w:i/>
          <w:sz w:val="24"/>
          <w:szCs w:val="24"/>
        </w:rPr>
      </w:pPr>
    </w:p>
    <w:p w14:paraId="7EEEDD34" w14:textId="77777777" w:rsidR="00BD7B77" w:rsidRDefault="00BD7B77" w:rsidP="00BD7B77">
      <w:pPr>
        <w:widowControl w:val="0"/>
        <w:autoSpaceDE w:val="0"/>
        <w:autoSpaceDN w:val="0"/>
        <w:spacing w:after="0" w:line="240" w:lineRule="auto"/>
        <w:jc w:val="center"/>
        <w:rPr>
          <w:rFonts w:ascii="Times New Roman" w:eastAsia="Times New Roman" w:hAnsi="Times New Roman" w:cs="Times New Roman"/>
        </w:rPr>
      </w:pPr>
    </w:p>
    <w:p w14:paraId="7EEEDD35" w14:textId="77777777" w:rsidR="00BD7B77" w:rsidRPr="001B55D7" w:rsidRDefault="00BD7B77" w:rsidP="00BD7B77">
      <w:pPr>
        <w:widowControl w:val="0"/>
        <w:autoSpaceDE w:val="0"/>
        <w:autoSpaceDN w:val="0"/>
        <w:spacing w:after="0" w:line="240" w:lineRule="auto"/>
        <w:jc w:val="center"/>
        <w:rPr>
          <w:rFonts w:ascii="Times New Roman" w:eastAsia="Times New Roman" w:hAnsi="Times New Roman" w:cs="Times New Roman"/>
        </w:rPr>
      </w:pPr>
    </w:p>
    <w:p w14:paraId="7EEEDD36" w14:textId="77777777" w:rsidR="00BD7B77" w:rsidRPr="001B55D7" w:rsidRDefault="00BD7B77" w:rsidP="00BD7B77">
      <w:pPr>
        <w:widowControl w:val="0"/>
        <w:autoSpaceDE w:val="0"/>
        <w:autoSpaceDN w:val="0"/>
        <w:spacing w:after="0" w:line="240" w:lineRule="auto"/>
        <w:jc w:val="center"/>
        <w:rPr>
          <w:rFonts w:ascii="Times New Roman" w:eastAsia="Times New Roman" w:hAnsi="Times New Roman" w:cs="Times New Roman"/>
        </w:rPr>
      </w:pPr>
    </w:p>
    <w:p w14:paraId="7EEEDD37" w14:textId="77777777" w:rsidR="00BD7B77" w:rsidRPr="001B55D7" w:rsidRDefault="00BD7B77" w:rsidP="00BD7B77">
      <w:pPr>
        <w:widowControl w:val="0"/>
        <w:autoSpaceDE w:val="0"/>
        <w:autoSpaceDN w:val="0"/>
        <w:spacing w:after="0" w:line="240" w:lineRule="auto"/>
        <w:jc w:val="center"/>
        <w:rPr>
          <w:rFonts w:ascii="Times New Roman" w:eastAsia="Times New Roman" w:hAnsi="Times New Roman" w:cs="Times New Roman"/>
        </w:rPr>
      </w:pPr>
    </w:p>
    <w:p w14:paraId="7EEEDD38" w14:textId="77777777" w:rsidR="00BD7B77" w:rsidRPr="001B55D7" w:rsidRDefault="00BD7B77" w:rsidP="00BD7B77">
      <w:pPr>
        <w:widowControl w:val="0"/>
        <w:autoSpaceDE w:val="0"/>
        <w:autoSpaceDN w:val="0"/>
        <w:spacing w:after="0" w:line="240" w:lineRule="auto"/>
        <w:jc w:val="center"/>
        <w:rPr>
          <w:rFonts w:ascii="Times New Roman" w:eastAsia="Times New Roman" w:hAnsi="Times New Roman" w:cs="Times New Roman"/>
        </w:rPr>
      </w:pPr>
    </w:p>
    <w:p w14:paraId="7EEEDD39" w14:textId="77777777" w:rsidR="00BD7B77" w:rsidRPr="001B55D7" w:rsidRDefault="00BD7B77" w:rsidP="00BD7B77">
      <w:pPr>
        <w:widowControl w:val="0"/>
        <w:autoSpaceDE w:val="0"/>
        <w:autoSpaceDN w:val="0"/>
        <w:spacing w:after="0" w:line="240" w:lineRule="auto"/>
        <w:jc w:val="center"/>
        <w:rPr>
          <w:rFonts w:ascii="Times New Roman" w:eastAsia="Times New Roman" w:hAnsi="Times New Roman" w:cs="Times New Roman"/>
        </w:rPr>
      </w:pPr>
    </w:p>
    <w:p w14:paraId="7EEEDD3A" w14:textId="77777777" w:rsidR="00BD7B77" w:rsidRPr="001B55D7" w:rsidRDefault="00BD7B77" w:rsidP="00BD7B77">
      <w:pPr>
        <w:widowControl w:val="0"/>
        <w:autoSpaceDE w:val="0"/>
        <w:autoSpaceDN w:val="0"/>
        <w:spacing w:after="0" w:line="240" w:lineRule="auto"/>
        <w:jc w:val="center"/>
        <w:rPr>
          <w:rFonts w:ascii="Times New Roman" w:eastAsia="Times New Roman" w:hAnsi="Times New Roman" w:cs="Times New Roman"/>
        </w:rPr>
      </w:pPr>
    </w:p>
    <w:p w14:paraId="7EEEDD3B" w14:textId="77777777" w:rsidR="00BD7B77" w:rsidRPr="001B55D7" w:rsidRDefault="00BD7B77" w:rsidP="00BD7B77">
      <w:pPr>
        <w:tabs>
          <w:tab w:val="right" w:leader="underscore" w:pos="8505"/>
        </w:tabs>
        <w:spacing w:after="0" w:line="240" w:lineRule="auto"/>
        <w:jc w:val="center"/>
        <w:rPr>
          <w:rFonts w:ascii="Times New Roman" w:eastAsia="Times New Roman" w:hAnsi="Times New Roman" w:cs="Times New Roman"/>
          <w:b/>
          <w:bCs/>
          <w:lang w:eastAsia="zh-CN"/>
        </w:rPr>
      </w:pPr>
    </w:p>
    <w:p w14:paraId="7EEEDD3C" w14:textId="77777777" w:rsidR="00BD7B77" w:rsidRPr="001B55D7" w:rsidRDefault="00BD7B77" w:rsidP="00BD7B77">
      <w:pPr>
        <w:tabs>
          <w:tab w:val="left" w:pos="708"/>
        </w:tabs>
        <w:spacing w:after="0" w:line="240" w:lineRule="auto"/>
        <w:ind w:left="-142" w:firstLine="142"/>
        <w:jc w:val="center"/>
        <w:rPr>
          <w:rFonts w:ascii="Times New Roman" w:eastAsia="Times New Roman" w:hAnsi="Times New Roman" w:cs="Times New Roman"/>
          <w:b/>
          <w:bCs/>
          <w:lang w:eastAsia="zh-CN"/>
        </w:rPr>
      </w:pPr>
    </w:p>
    <w:p w14:paraId="7EEEDD3D" w14:textId="77777777" w:rsidR="00BD7B77" w:rsidRPr="001B55D7" w:rsidRDefault="00BD7B77" w:rsidP="00BD7B77">
      <w:pPr>
        <w:tabs>
          <w:tab w:val="left" w:pos="708"/>
        </w:tabs>
        <w:spacing w:after="0" w:line="240" w:lineRule="auto"/>
        <w:ind w:left="-142" w:firstLine="142"/>
        <w:jc w:val="center"/>
        <w:rPr>
          <w:rFonts w:ascii="Times New Roman" w:eastAsia="Times New Roman" w:hAnsi="Times New Roman" w:cs="Times New Roman"/>
          <w:b/>
          <w:bCs/>
          <w:lang w:eastAsia="zh-CN"/>
        </w:rPr>
      </w:pPr>
    </w:p>
    <w:p w14:paraId="7EEEDD3E" w14:textId="77777777" w:rsidR="00BD7B77" w:rsidRPr="001B55D7" w:rsidRDefault="00BD7B77" w:rsidP="00BD7B77">
      <w:pPr>
        <w:tabs>
          <w:tab w:val="left" w:pos="708"/>
        </w:tabs>
        <w:spacing w:after="0" w:line="240" w:lineRule="auto"/>
        <w:ind w:left="-142" w:firstLine="142"/>
        <w:jc w:val="center"/>
        <w:rPr>
          <w:rFonts w:ascii="Times New Roman" w:eastAsia="Times New Roman" w:hAnsi="Times New Roman" w:cs="Times New Roman"/>
          <w:b/>
          <w:bCs/>
          <w:lang w:eastAsia="zh-CN"/>
        </w:rPr>
      </w:pPr>
    </w:p>
    <w:p w14:paraId="7EEEDD3F" w14:textId="77777777" w:rsidR="00BD7B77" w:rsidRPr="001B55D7" w:rsidRDefault="00BD7B77" w:rsidP="00BD7B77">
      <w:pPr>
        <w:tabs>
          <w:tab w:val="left" w:pos="708"/>
        </w:tabs>
        <w:spacing w:after="0" w:line="240" w:lineRule="auto"/>
        <w:ind w:left="-142" w:firstLine="142"/>
        <w:jc w:val="center"/>
        <w:rPr>
          <w:rFonts w:ascii="Times New Roman" w:eastAsia="Times New Roman" w:hAnsi="Times New Roman" w:cs="Times New Roman"/>
          <w:b/>
          <w:bCs/>
          <w:lang w:eastAsia="zh-CN"/>
        </w:rPr>
      </w:pPr>
    </w:p>
    <w:p w14:paraId="7EEEDD40" w14:textId="77777777" w:rsidR="00BD7B77" w:rsidRPr="001B55D7" w:rsidRDefault="00BD7B77" w:rsidP="00BD7B77">
      <w:pPr>
        <w:tabs>
          <w:tab w:val="left" w:pos="708"/>
        </w:tabs>
        <w:spacing w:after="0" w:line="240" w:lineRule="auto"/>
        <w:ind w:left="-142" w:firstLine="142"/>
        <w:jc w:val="center"/>
        <w:rPr>
          <w:rFonts w:ascii="Times New Roman" w:eastAsia="Times New Roman" w:hAnsi="Times New Roman" w:cs="Times New Roman"/>
          <w:b/>
          <w:bCs/>
          <w:lang w:eastAsia="zh-CN"/>
        </w:rPr>
      </w:pPr>
    </w:p>
    <w:p w14:paraId="7EEEDD41" w14:textId="77777777" w:rsidR="00BD7B77" w:rsidRPr="001B55D7" w:rsidRDefault="00BD7B77" w:rsidP="00BD7B77">
      <w:pPr>
        <w:tabs>
          <w:tab w:val="left" w:pos="708"/>
        </w:tabs>
        <w:spacing w:after="0" w:line="240" w:lineRule="auto"/>
        <w:ind w:left="-142" w:firstLine="142"/>
        <w:jc w:val="center"/>
        <w:rPr>
          <w:rFonts w:ascii="Times New Roman" w:eastAsia="Times New Roman" w:hAnsi="Times New Roman" w:cs="Times New Roman"/>
          <w:b/>
          <w:bCs/>
          <w:lang w:eastAsia="zh-CN"/>
        </w:rPr>
      </w:pPr>
    </w:p>
    <w:p w14:paraId="7EEEDD42" w14:textId="77777777" w:rsidR="00BD7B77" w:rsidRPr="001B55D7" w:rsidRDefault="00BD7B77" w:rsidP="00BD7B77">
      <w:pPr>
        <w:tabs>
          <w:tab w:val="left" w:pos="708"/>
        </w:tabs>
        <w:spacing w:after="0" w:line="240" w:lineRule="auto"/>
        <w:ind w:left="-142" w:firstLine="142"/>
        <w:jc w:val="center"/>
        <w:rPr>
          <w:rFonts w:ascii="Times New Roman" w:eastAsia="Times New Roman" w:hAnsi="Times New Roman" w:cs="Times New Roman"/>
          <w:b/>
          <w:bCs/>
          <w:lang w:eastAsia="zh-CN"/>
        </w:rPr>
      </w:pPr>
    </w:p>
    <w:p w14:paraId="7EEEDD43" w14:textId="77777777" w:rsidR="00BD7B77" w:rsidRPr="001B55D7" w:rsidRDefault="00BD7B77" w:rsidP="00BD7B77">
      <w:pPr>
        <w:tabs>
          <w:tab w:val="left" w:pos="708"/>
        </w:tabs>
        <w:spacing w:after="0" w:line="240" w:lineRule="auto"/>
        <w:ind w:left="-142" w:firstLine="142"/>
        <w:jc w:val="center"/>
        <w:rPr>
          <w:rFonts w:ascii="Times New Roman" w:eastAsia="Times New Roman" w:hAnsi="Times New Roman" w:cs="Times New Roman"/>
          <w:b/>
          <w:bCs/>
          <w:lang w:eastAsia="zh-CN"/>
        </w:rPr>
      </w:pPr>
    </w:p>
    <w:p w14:paraId="7EEEDD44" w14:textId="0E76434F" w:rsidR="00BD7B77" w:rsidRPr="001B55D7" w:rsidRDefault="00BD7B77" w:rsidP="00BD7B77">
      <w:pPr>
        <w:tabs>
          <w:tab w:val="left" w:pos="708"/>
        </w:tabs>
        <w:spacing w:after="0" w:line="240" w:lineRule="auto"/>
        <w:ind w:left="-142" w:firstLine="142"/>
        <w:jc w:val="center"/>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Химки, 202</w:t>
      </w:r>
      <w:r w:rsidR="00330CD3">
        <w:rPr>
          <w:rFonts w:ascii="Times New Roman" w:eastAsia="Times New Roman" w:hAnsi="Times New Roman" w:cs="Times New Roman"/>
          <w:b/>
          <w:bCs/>
          <w:lang w:eastAsia="zh-CN"/>
        </w:rPr>
        <w:t>4</w:t>
      </w:r>
      <w:r w:rsidRPr="001B55D7">
        <w:rPr>
          <w:rFonts w:ascii="Times New Roman" w:eastAsia="Times New Roman" w:hAnsi="Times New Roman" w:cs="Times New Roman"/>
          <w:b/>
          <w:bCs/>
          <w:lang w:eastAsia="zh-CN"/>
        </w:rPr>
        <w:t xml:space="preserve"> г.</w:t>
      </w:r>
    </w:p>
    <w:p w14:paraId="7EEEDD45" w14:textId="77777777" w:rsidR="00BD7B77" w:rsidRDefault="00BD7B77" w:rsidP="00BD7B77">
      <w:pPr>
        <w:rPr>
          <w:rFonts w:ascii="Times New Roman" w:hAnsi="Times New Roman" w:cs="Times New Roman"/>
          <w:sz w:val="24"/>
          <w:szCs w:val="24"/>
        </w:rPr>
      </w:pPr>
    </w:p>
    <w:p w14:paraId="7EEEDD46" w14:textId="77777777" w:rsidR="00BD7B77" w:rsidRPr="005B6865" w:rsidRDefault="00BD7B77" w:rsidP="00BD7B77">
      <w:pPr>
        <w:keepNext/>
        <w:keepLines/>
        <w:numPr>
          <w:ilvl w:val="0"/>
          <w:numId w:val="1"/>
        </w:numPr>
        <w:spacing w:before="40" w:after="0" w:line="240" w:lineRule="auto"/>
        <w:outlineLvl w:val="1"/>
        <w:rPr>
          <w:rFonts w:ascii="Times New Roman" w:eastAsia="Times New Roman" w:hAnsi="Times New Roman" w:cs="Times New Roman"/>
          <w:b/>
          <w:sz w:val="26"/>
          <w:szCs w:val="26"/>
          <w:lang w:eastAsia="ru-RU"/>
        </w:rPr>
      </w:pPr>
      <w:bookmarkStart w:id="0" w:name="_Toc536199485"/>
      <w:r w:rsidRPr="005B6865">
        <w:rPr>
          <w:rFonts w:ascii="Times New Roman" w:eastAsia="Times New Roman" w:hAnsi="Times New Roman" w:cs="Times New Roman"/>
          <w:b/>
          <w:sz w:val="26"/>
          <w:szCs w:val="26"/>
          <w:lang w:eastAsia="ru-RU"/>
        </w:rPr>
        <w:lastRenderedPageBreak/>
        <w:t>Введение</w:t>
      </w:r>
      <w:bookmarkEnd w:id="0"/>
    </w:p>
    <w:p w14:paraId="7EEEDD47" w14:textId="77777777" w:rsidR="00BD7B77" w:rsidRPr="005B6865" w:rsidRDefault="00BD7B77" w:rsidP="00BD7B77">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14:paraId="7EEEDD48" w14:textId="77777777" w:rsidR="00BD7B77" w:rsidRPr="005B6865" w:rsidRDefault="00BD7B77" w:rsidP="00BD7B7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B6865">
        <w:rPr>
          <w:rFonts w:ascii="Times New Roman" w:eastAsia="Times New Roman" w:hAnsi="Times New Roman" w:cs="Times New Roman"/>
          <w:sz w:val="24"/>
          <w:szCs w:val="24"/>
          <w:lang w:eastAsia="ru-RU"/>
        </w:rPr>
        <w:t>Самостоятельная работа по дисциплине  «</w:t>
      </w:r>
      <w:r>
        <w:rPr>
          <w:rFonts w:ascii="Times New Roman" w:eastAsia="Times New Roman" w:hAnsi="Times New Roman" w:cs="Times New Roman"/>
          <w:sz w:val="24"/>
          <w:szCs w:val="24"/>
          <w:lang w:eastAsia="ru-RU"/>
        </w:rPr>
        <w:t>Технологии организации внутреннего туризма</w:t>
      </w:r>
      <w:r w:rsidRPr="005B6865">
        <w:rPr>
          <w:rFonts w:ascii="Times New Roman" w:eastAsia="Times New Roman" w:hAnsi="Times New Roman" w:cs="Times New Roman"/>
          <w:sz w:val="24"/>
          <w:szCs w:val="24"/>
          <w:lang w:eastAsia="ru-RU"/>
        </w:rPr>
        <w:t xml:space="preserve">» 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14:paraId="7EEEDD49" w14:textId="77777777" w:rsidR="00BD7B77" w:rsidRPr="005B6865" w:rsidRDefault="00BD7B77" w:rsidP="00BD7B7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B6865">
        <w:rPr>
          <w:rFonts w:ascii="Times New Roman" w:eastAsia="Times New Roman" w:hAnsi="Times New Roman" w:cs="Times New Roman"/>
          <w:sz w:val="24"/>
          <w:szCs w:val="24"/>
          <w:lang w:eastAsia="ru-RU"/>
        </w:rPr>
        <w:t xml:space="preserve">Все виды самостоятельной работы  обучающихся по дисциплине «Организация активных видов туризма» определены соответствующей рабочей программой дисциплины; трудоемкость 20 акад. Часов </w:t>
      </w:r>
      <w:r>
        <w:rPr>
          <w:rFonts w:ascii="Times New Roman" w:eastAsia="Times New Roman" w:hAnsi="Times New Roman" w:cs="Times New Roman"/>
          <w:sz w:val="24"/>
          <w:szCs w:val="24"/>
          <w:lang w:eastAsia="ru-RU"/>
        </w:rPr>
        <w:t>(для заочной формы обучения – 58</w:t>
      </w:r>
      <w:r w:rsidRPr="005B6865">
        <w:rPr>
          <w:rFonts w:ascii="Times New Roman" w:eastAsia="Times New Roman" w:hAnsi="Times New Roman" w:cs="Times New Roman"/>
          <w:sz w:val="24"/>
          <w:szCs w:val="24"/>
          <w:lang w:eastAsia="ru-RU"/>
        </w:rPr>
        <w:t xml:space="preserve"> ак.ч.).</w:t>
      </w:r>
    </w:p>
    <w:p w14:paraId="7EEEDD4A" w14:textId="77777777" w:rsidR="00BD7B77" w:rsidRPr="005B6865" w:rsidRDefault="00BD7B77" w:rsidP="00BD7B7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B6865">
        <w:rPr>
          <w:rFonts w:ascii="Times New Roman" w:eastAsia="Times New Roman" w:hAnsi="Times New Roman" w:cs="Times New Roman"/>
          <w:sz w:val="24"/>
          <w:szCs w:val="24"/>
          <w:lang w:eastAsia="ru-RU"/>
        </w:rPr>
        <w:t xml:space="preserve">Программой подготовки бакалавров предусмотрены: </w:t>
      </w:r>
    </w:p>
    <w:p w14:paraId="7EEEDD4B" w14:textId="77777777" w:rsidR="00BD7B77" w:rsidRPr="005B6865" w:rsidRDefault="00BD7B77" w:rsidP="00BD7B7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B6865">
        <w:rPr>
          <w:rFonts w:ascii="Times New Roman" w:eastAsia="Times New Roman" w:hAnsi="Times New Roman" w:cs="Times New Roman"/>
          <w:sz w:val="24"/>
          <w:szCs w:val="24"/>
          <w:lang w:eastAsia="ru-RU"/>
        </w:rPr>
        <w:t>Важным элементом самостоятельной работы является развитие навыков самоконтроля освоения компетенций, которыми должен овладеть обучающийся.</w:t>
      </w:r>
    </w:p>
    <w:p w14:paraId="7EEEDD4C" w14:textId="77777777" w:rsidR="00BD7B77" w:rsidRPr="005B6865" w:rsidRDefault="00BD7B77" w:rsidP="00BD7B77">
      <w:pPr>
        <w:spacing w:after="0" w:line="240" w:lineRule="auto"/>
        <w:ind w:firstLine="709"/>
        <w:jc w:val="both"/>
        <w:rPr>
          <w:rFonts w:ascii="Times New Roman" w:eastAsia="Times New Roman" w:hAnsi="Times New Roman" w:cs="Times New Roman"/>
          <w:sz w:val="24"/>
          <w:szCs w:val="24"/>
          <w:lang w:eastAsia="ru-RU"/>
        </w:rPr>
      </w:pPr>
      <w:r w:rsidRPr="005B6865">
        <w:rPr>
          <w:rFonts w:ascii="Times New Roman" w:eastAsia="Times New Roman" w:hAnsi="Times New Roman" w:cs="Times New Roman"/>
          <w:b/>
          <w:sz w:val="24"/>
          <w:szCs w:val="24"/>
          <w:lang w:eastAsia="ru-RU"/>
        </w:rPr>
        <w:t>Целью самостоятельной работы</w:t>
      </w:r>
      <w:r w:rsidRPr="005B6865">
        <w:rPr>
          <w:rFonts w:ascii="Times New Roman" w:eastAsia="Times New Roman" w:hAnsi="Times New Roman" w:cs="Times New Roman"/>
          <w:sz w:val="24"/>
          <w:szCs w:val="24"/>
          <w:lang w:eastAsia="ru-RU"/>
        </w:rPr>
        <w:t xml:space="preserve"> студентов является овладение фундаментальными знаниями, профессиональными умениями и навыками деятельности по профилю, опытом соответствующей практической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7EEEDD4D" w14:textId="77777777" w:rsidR="00BD7B77" w:rsidRPr="005B6865" w:rsidRDefault="00BD7B77" w:rsidP="00BD7B77">
      <w:pPr>
        <w:spacing w:after="0" w:line="240" w:lineRule="auto"/>
        <w:ind w:firstLine="709"/>
        <w:jc w:val="both"/>
        <w:rPr>
          <w:rFonts w:ascii="Times New Roman" w:eastAsia="Times New Roman" w:hAnsi="Times New Roman" w:cs="Times New Roman"/>
          <w:b/>
          <w:sz w:val="24"/>
          <w:szCs w:val="24"/>
          <w:lang w:eastAsia="ru-RU"/>
        </w:rPr>
      </w:pPr>
      <w:r w:rsidRPr="005B6865">
        <w:rPr>
          <w:rFonts w:ascii="Times New Roman" w:eastAsia="Times New Roman" w:hAnsi="Times New Roman" w:cs="Times New Roman"/>
          <w:b/>
          <w:sz w:val="24"/>
          <w:szCs w:val="24"/>
          <w:lang w:eastAsia="ru-RU"/>
        </w:rPr>
        <w:t xml:space="preserve">Задачами самостоятельной работы студентов  являются: </w:t>
      </w:r>
    </w:p>
    <w:p w14:paraId="7EEEDD4E" w14:textId="77777777" w:rsidR="00BD7B77" w:rsidRPr="005B6865" w:rsidRDefault="00BD7B77" w:rsidP="00BD7B7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B6865">
        <w:rPr>
          <w:rFonts w:ascii="Times New Roman" w:eastAsia="Times New Roman" w:hAnsi="Times New Roman" w:cs="Times New Roman"/>
          <w:sz w:val="24"/>
          <w:szCs w:val="24"/>
          <w:lang w:eastAsia="ru-RU"/>
        </w:rPr>
        <w:t>систематизация и закрепление полученных теоретических знаний и практических умений студентов;</w:t>
      </w:r>
    </w:p>
    <w:p w14:paraId="7EEEDD4F" w14:textId="77777777" w:rsidR="00BD7B77" w:rsidRPr="005B6865" w:rsidRDefault="00BD7B77" w:rsidP="00BD7B7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B6865">
        <w:rPr>
          <w:rFonts w:ascii="Times New Roman" w:eastAsia="Times New Roman" w:hAnsi="Times New Roman" w:cs="Times New Roman"/>
          <w:sz w:val="24"/>
          <w:szCs w:val="24"/>
          <w:lang w:eastAsia="ru-RU"/>
        </w:rPr>
        <w:t>углубление и расширение теоретических знаний;</w:t>
      </w:r>
    </w:p>
    <w:p w14:paraId="7EEEDD50" w14:textId="77777777" w:rsidR="00BD7B77" w:rsidRPr="005B6865" w:rsidRDefault="00BD7B77" w:rsidP="00BD7B7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B6865">
        <w:rPr>
          <w:rFonts w:ascii="Times New Roman" w:eastAsia="Times New Roman" w:hAnsi="Times New Roman" w:cs="Times New Roman"/>
          <w:sz w:val="24"/>
          <w:szCs w:val="24"/>
          <w:lang w:eastAsia="ru-RU"/>
        </w:rPr>
        <w:t xml:space="preserve">формирование умений использовать нормативную, правовую, справочную документацию и специальную литературу; </w:t>
      </w:r>
    </w:p>
    <w:p w14:paraId="7EEEDD51" w14:textId="77777777" w:rsidR="00BD7B77" w:rsidRPr="005B6865" w:rsidRDefault="00BD7B77" w:rsidP="00BD7B7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B6865">
        <w:rPr>
          <w:rFonts w:ascii="Times New Roman" w:eastAsia="Times New Roman" w:hAnsi="Times New Roman" w:cs="Times New Roman"/>
          <w:sz w:val="24"/>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7EEEDD52" w14:textId="77777777" w:rsidR="00BD7B77" w:rsidRPr="005B6865" w:rsidRDefault="00BD7B77" w:rsidP="00BD7B7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B6865">
        <w:rPr>
          <w:rFonts w:ascii="Times New Roman" w:eastAsia="Times New Roman" w:hAnsi="Times New Roman" w:cs="Times New Roman"/>
          <w:sz w:val="24"/>
          <w:szCs w:val="24"/>
          <w:lang w:eastAsia="ru-RU"/>
        </w:rPr>
        <w:t xml:space="preserve">формирование самостоятельности мышления, способностей к саморазвитию, самосовершенствованию и самореализации; </w:t>
      </w:r>
    </w:p>
    <w:p w14:paraId="7EEEDD53" w14:textId="77777777" w:rsidR="00BD7B77" w:rsidRPr="005B6865" w:rsidRDefault="00BD7B77" w:rsidP="00BD7B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B6865">
        <w:rPr>
          <w:rFonts w:ascii="Times New Roman" w:eastAsia="Times New Roman" w:hAnsi="Times New Roman" w:cs="Times New Roman"/>
          <w:sz w:val="24"/>
          <w:szCs w:val="24"/>
          <w:lang w:eastAsia="ru-RU"/>
        </w:rPr>
        <w:t>развитие исследовательских умений;</w:t>
      </w:r>
    </w:p>
    <w:p w14:paraId="7EEEDD54" w14:textId="77777777" w:rsidR="00BD7B77" w:rsidRPr="005B6865" w:rsidRDefault="00BD7B77" w:rsidP="00BD7B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B6865">
        <w:rPr>
          <w:rFonts w:ascii="Times New Roman" w:eastAsia="Times New Roman" w:hAnsi="Times New Roman" w:cs="Times New Roman"/>
          <w:sz w:val="24"/>
          <w:szCs w:val="24"/>
          <w:lang w:eastAsia="ru-RU"/>
        </w:rPr>
        <w:t>использование материала, собранного и полученного в ходе самостоятельных занятий как способ эффективной подготовки к написанию  выпускной квалификационной работы.</w:t>
      </w:r>
    </w:p>
    <w:p w14:paraId="7EEEDD55" w14:textId="77777777" w:rsidR="00BD7B77" w:rsidRPr="005B6865" w:rsidRDefault="00BD7B77" w:rsidP="00BD7B7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B6865">
        <w:rPr>
          <w:rFonts w:ascii="Times New Roman" w:eastAsia="Times New Roman" w:hAnsi="Times New Roman" w:cs="Times New Roman"/>
          <w:iCs/>
          <w:sz w:val="24"/>
          <w:szCs w:val="24"/>
          <w:lang w:eastAsia="ru-RU"/>
        </w:rPr>
        <w:t xml:space="preserve">Обязательная самостоятельная работа </w:t>
      </w:r>
      <w:r w:rsidRPr="005B6865">
        <w:rPr>
          <w:rFonts w:ascii="Times New Roman" w:eastAsia="Times New Roman" w:hAnsi="Times New Roman" w:cs="Times New Roman"/>
          <w:sz w:val="24"/>
          <w:szCs w:val="24"/>
          <w:lang w:eastAsia="ru-RU"/>
        </w:rP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14:paraId="7EEEDD56" w14:textId="77777777" w:rsidR="00BD7B77" w:rsidRPr="005B6865" w:rsidRDefault="00BD7B77" w:rsidP="00BD7B7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B6865">
        <w:rPr>
          <w:rFonts w:ascii="Times New Roman" w:eastAsia="Times New Roman" w:hAnsi="Times New Roman" w:cs="Times New Roman"/>
          <w:iCs/>
          <w:sz w:val="24"/>
          <w:szCs w:val="24"/>
          <w:lang w:eastAsia="ru-RU"/>
        </w:rPr>
        <w:t>Контролируемая самостоятельная работа</w:t>
      </w:r>
      <w:r w:rsidRPr="005B6865">
        <w:rPr>
          <w:rFonts w:ascii="Times New Roman" w:eastAsia="Times New Roman" w:hAnsi="Times New Roman" w:cs="Times New Roman"/>
          <w:sz w:val="24"/>
          <w:szCs w:val="24"/>
          <w:lang w:eastAsia="ru-RU"/>
        </w:rPr>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и на зачете. </w:t>
      </w:r>
    </w:p>
    <w:p w14:paraId="7EEEDD57" w14:textId="77777777" w:rsidR="00BD7B77" w:rsidRPr="005B6865" w:rsidRDefault="00BD7B77" w:rsidP="00BD7B77">
      <w:pPr>
        <w:autoSpaceDE w:val="0"/>
        <w:autoSpaceDN w:val="0"/>
        <w:adjustRightInd w:val="0"/>
        <w:spacing w:after="0" w:line="240" w:lineRule="auto"/>
        <w:ind w:firstLine="567"/>
        <w:rPr>
          <w:rFonts w:ascii="Times New Roman" w:eastAsia="Times New Roman" w:hAnsi="Times New Roman" w:cs="Times New Roman"/>
          <w:bCs/>
          <w:iCs/>
          <w:sz w:val="24"/>
          <w:szCs w:val="24"/>
          <w:u w:val="single"/>
          <w:lang w:eastAsia="ru-RU"/>
        </w:rPr>
      </w:pPr>
    </w:p>
    <w:p w14:paraId="7EEEDD58" w14:textId="77777777" w:rsidR="00BD7B77" w:rsidRDefault="00BD7B77" w:rsidP="00BD7B77">
      <w:pPr>
        <w:keepNext/>
        <w:keepLines/>
        <w:numPr>
          <w:ilvl w:val="0"/>
          <w:numId w:val="1"/>
        </w:numPr>
        <w:spacing w:before="40" w:after="0" w:line="240" w:lineRule="auto"/>
        <w:jc w:val="both"/>
        <w:outlineLvl w:val="1"/>
        <w:rPr>
          <w:rFonts w:ascii="Times New Roman" w:eastAsia="Times New Roman" w:hAnsi="Times New Roman" w:cs="Times New Roman"/>
          <w:b/>
          <w:sz w:val="26"/>
          <w:szCs w:val="26"/>
          <w:lang w:eastAsia="ru-RU"/>
        </w:rPr>
      </w:pPr>
      <w:bookmarkStart w:id="1" w:name="_Toc536199486"/>
      <w:r w:rsidRPr="005B6865">
        <w:rPr>
          <w:rFonts w:ascii="Times New Roman" w:eastAsia="Times New Roman" w:hAnsi="Times New Roman" w:cs="Times New Roman"/>
          <w:b/>
          <w:sz w:val="26"/>
          <w:szCs w:val="26"/>
          <w:lang w:eastAsia="ru-RU"/>
        </w:rPr>
        <w:t>Формы самостоятельной работы обучающихся</w:t>
      </w:r>
      <w:bookmarkEnd w:id="1"/>
    </w:p>
    <w:p w14:paraId="7EEEDD59" w14:textId="77777777" w:rsidR="00BD7B77" w:rsidRPr="005B6865" w:rsidRDefault="00BD7B77" w:rsidP="00BD7B77">
      <w:pPr>
        <w:keepNext/>
        <w:keepLines/>
        <w:spacing w:before="40" w:after="0" w:line="240" w:lineRule="auto"/>
        <w:ind w:left="720"/>
        <w:jc w:val="both"/>
        <w:outlineLvl w:val="1"/>
        <w:rPr>
          <w:rFonts w:ascii="Times New Roman" w:eastAsia="Times New Roman" w:hAnsi="Times New Roman" w:cs="Times New Roman"/>
          <w:b/>
          <w:sz w:val="26"/>
          <w:szCs w:val="26"/>
          <w:lang w:eastAsia="ru-RU"/>
        </w:rPr>
      </w:pPr>
    </w:p>
    <w:p w14:paraId="7EEEDD5A" w14:textId="77777777" w:rsidR="00BD7B77" w:rsidRPr="005B6865" w:rsidRDefault="00BD7B77" w:rsidP="00BD7B77">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5B6865">
        <w:rPr>
          <w:rFonts w:ascii="Times New Roman" w:eastAsia="Times New Roman" w:hAnsi="Times New Roman" w:cs="Times New Roman"/>
          <w:b/>
          <w:bCs/>
          <w:sz w:val="24"/>
          <w:szCs w:val="24"/>
          <w:lang w:eastAsia="ru-RU"/>
        </w:rPr>
        <w:t>Самостоятельная р</w:t>
      </w:r>
      <w:r>
        <w:rPr>
          <w:rFonts w:ascii="Times New Roman" w:eastAsia="Times New Roman" w:hAnsi="Times New Roman" w:cs="Times New Roman"/>
          <w:b/>
          <w:bCs/>
          <w:sz w:val="24"/>
          <w:szCs w:val="24"/>
          <w:lang w:eastAsia="ru-RU"/>
        </w:rPr>
        <w:t xml:space="preserve">абота студентов по дисциплине  </w:t>
      </w:r>
      <w:r w:rsidRPr="00BD7B77">
        <w:rPr>
          <w:rFonts w:ascii="Times New Roman" w:eastAsia="Times New Roman" w:hAnsi="Times New Roman" w:cs="Times New Roman"/>
          <w:b/>
          <w:bCs/>
          <w:sz w:val="24"/>
          <w:szCs w:val="24"/>
          <w:lang w:eastAsia="ru-RU"/>
        </w:rPr>
        <w:t>«Технологии организации внутреннего туризма»</w:t>
      </w:r>
    </w:p>
    <w:p w14:paraId="7EEEDD5B" w14:textId="77777777" w:rsidR="00441D46" w:rsidRDefault="00441D46">
      <w:pPr>
        <w:rPr>
          <w:rFonts w:ascii="Times New Roman" w:hAnsi="Times New Roman" w:cs="Times New Roman"/>
          <w:sz w:val="24"/>
          <w:szCs w:val="24"/>
        </w:rPr>
      </w:pPr>
    </w:p>
    <w:p w14:paraId="7EEEDD5C" w14:textId="77777777" w:rsidR="00BD7B77" w:rsidRPr="00BD7B77" w:rsidRDefault="00BD7B77" w:rsidP="00BD7B77">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D7B77">
        <w:rPr>
          <w:rFonts w:ascii="Times New Roman" w:eastAsia="Times New Roman" w:hAnsi="Times New Roman" w:cs="Times New Roman"/>
          <w:color w:val="000000"/>
          <w:sz w:val="24"/>
          <w:szCs w:val="24"/>
          <w:lang w:eastAsia="ru-RU"/>
        </w:rPr>
        <w:t xml:space="preserve">Образовательные технологии включают лекционный курс, семинарские занятия. При реализации программы дисциплины используются: проблемный метод изложения лекционного материала, обсуждение докладов и дискуссия по наиболее сложным вопросам темы на семинарских занятиях. Курс построен на органичном сочетании </w:t>
      </w:r>
      <w:r w:rsidRPr="00BD7B77">
        <w:rPr>
          <w:rFonts w:ascii="Times New Roman" w:eastAsia="Times New Roman" w:hAnsi="Times New Roman" w:cs="Times New Roman"/>
          <w:color w:val="000000"/>
          <w:sz w:val="24"/>
          <w:szCs w:val="24"/>
          <w:lang w:eastAsia="ru-RU"/>
        </w:rPr>
        <w:lastRenderedPageBreak/>
        <w:t>лекционного материала с семинарскими занятиями. Темы, затрагиваемые в ходе семинарских занятий, существенно дополняют лекционный курс и органически связаны с лекционным материалом, структурированы по тому же принципу. В курсе используются следующие типы лекций: вводные, мотивационные вызывающая интерес к осваиваемой дисциплине; проблемные (вводящая новое знание как неизвестное, которое необходимо «открыть»).</w:t>
      </w:r>
    </w:p>
    <w:p w14:paraId="7EEEDD5D" w14:textId="77777777" w:rsidR="00BD7B77" w:rsidRPr="00BD7B77" w:rsidRDefault="00BD7B77" w:rsidP="00BD7B77">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D7B77">
        <w:rPr>
          <w:rFonts w:ascii="Times New Roman" w:eastAsia="Times New Roman" w:hAnsi="Times New Roman" w:cs="Times New Roman"/>
          <w:color w:val="000000"/>
          <w:sz w:val="24"/>
          <w:szCs w:val="24"/>
          <w:lang w:eastAsia="ru-RU"/>
        </w:rPr>
        <w:t>В соответствии с требованиями ФГОС ВО с целью формирования и развития универсальных  и профессиональных компетенций студентов преподавание курса запланировано в следующих формах:</w:t>
      </w:r>
    </w:p>
    <w:p w14:paraId="7EEEDD5E" w14:textId="77777777" w:rsidR="00BD7B77" w:rsidRPr="00BD7B77" w:rsidRDefault="00BD7B77" w:rsidP="00BD7B77">
      <w:pPr>
        <w:numPr>
          <w:ilvl w:val="0"/>
          <w:numId w:val="2"/>
        </w:numPr>
        <w:tabs>
          <w:tab w:val="left" w:pos="1080"/>
        </w:tabs>
        <w:spacing w:after="0" w:line="240" w:lineRule="auto"/>
        <w:jc w:val="both"/>
        <w:rPr>
          <w:rFonts w:ascii="Times New Roman" w:eastAsia="Times New Roman" w:hAnsi="Times New Roman" w:cs="Times New Roman"/>
          <w:color w:val="000000"/>
          <w:sz w:val="24"/>
          <w:szCs w:val="24"/>
          <w:lang w:eastAsia="ru-RU"/>
        </w:rPr>
      </w:pPr>
      <w:r w:rsidRPr="00BD7B77">
        <w:rPr>
          <w:rFonts w:ascii="Times New Roman" w:eastAsia="Times New Roman" w:hAnsi="Times New Roman" w:cs="Times New Roman"/>
          <w:color w:val="000000"/>
          <w:sz w:val="24"/>
          <w:szCs w:val="24"/>
          <w:lang w:eastAsia="ru-RU"/>
        </w:rPr>
        <w:t>аудиторные занятия в традиционном и интерактивном формате (проблемная лекция, лекция-визуализация, лекция-беседа);</w:t>
      </w:r>
    </w:p>
    <w:p w14:paraId="7EEEDD5F" w14:textId="77777777" w:rsidR="00BD7B77" w:rsidRPr="00BD7B77" w:rsidRDefault="00BD7B77" w:rsidP="00BD7B77">
      <w:pPr>
        <w:numPr>
          <w:ilvl w:val="0"/>
          <w:numId w:val="2"/>
        </w:numPr>
        <w:tabs>
          <w:tab w:val="left" w:pos="1080"/>
        </w:tabs>
        <w:spacing w:after="0" w:line="240" w:lineRule="auto"/>
        <w:jc w:val="both"/>
        <w:rPr>
          <w:rFonts w:ascii="Times New Roman" w:eastAsia="Times New Roman" w:hAnsi="Times New Roman" w:cs="Times New Roman"/>
          <w:color w:val="000000"/>
          <w:sz w:val="24"/>
          <w:szCs w:val="24"/>
          <w:lang w:eastAsia="ru-RU"/>
        </w:rPr>
      </w:pPr>
      <w:r w:rsidRPr="00BD7B77">
        <w:rPr>
          <w:rFonts w:ascii="Times New Roman" w:eastAsia="Times New Roman" w:hAnsi="Times New Roman" w:cs="Times New Roman"/>
          <w:color w:val="000000"/>
          <w:sz w:val="24"/>
          <w:szCs w:val="24"/>
          <w:lang w:eastAsia="ru-RU"/>
        </w:rPr>
        <w:t>внеаудиторные занятия (индивидуальные и групповые консультации, самостоятельная работа, в т.ч. с использованием Интернет-ресурсов);</w:t>
      </w:r>
    </w:p>
    <w:p w14:paraId="7EEEDD60" w14:textId="77777777" w:rsidR="00BD7B77" w:rsidRPr="00BD7B77" w:rsidRDefault="00BD7B77" w:rsidP="00BD7B77">
      <w:pPr>
        <w:numPr>
          <w:ilvl w:val="0"/>
          <w:numId w:val="2"/>
        </w:numPr>
        <w:tabs>
          <w:tab w:val="left" w:pos="1080"/>
        </w:tabs>
        <w:spacing w:after="0" w:line="240" w:lineRule="auto"/>
        <w:jc w:val="both"/>
        <w:rPr>
          <w:rFonts w:ascii="Times New Roman" w:eastAsia="Times New Roman" w:hAnsi="Times New Roman" w:cs="Times New Roman"/>
          <w:color w:val="000000"/>
          <w:sz w:val="24"/>
          <w:szCs w:val="24"/>
          <w:lang w:eastAsia="ru-RU"/>
        </w:rPr>
      </w:pPr>
      <w:r w:rsidRPr="00BD7B77">
        <w:rPr>
          <w:rFonts w:ascii="Times New Roman" w:eastAsia="Times New Roman" w:hAnsi="Times New Roman" w:cs="Times New Roman"/>
          <w:color w:val="000000"/>
          <w:sz w:val="24"/>
          <w:szCs w:val="24"/>
          <w:lang w:eastAsia="ru-RU"/>
        </w:rPr>
        <w:t>встречи с представителями российских компаний, научных, государственных и общественных организаций;</w:t>
      </w:r>
    </w:p>
    <w:p w14:paraId="7EEEDD61" w14:textId="77777777" w:rsidR="00BD7B77" w:rsidRPr="00BD7B77" w:rsidRDefault="00BD7B77" w:rsidP="00BD7B77">
      <w:pPr>
        <w:numPr>
          <w:ilvl w:val="0"/>
          <w:numId w:val="2"/>
        </w:numPr>
        <w:tabs>
          <w:tab w:val="left" w:pos="1080"/>
        </w:tabs>
        <w:spacing w:after="0" w:line="240" w:lineRule="auto"/>
        <w:jc w:val="both"/>
        <w:rPr>
          <w:rFonts w:ascii="Times New Roman" w:eastAsia="Times New Roman" w:hAnsi="Times New Roman" w:cs="Times New Roman"/>
          <w:color w:val="000000"/>
          <w:sz w:val="24"/>
          <w:szCs w:val="24"/>
          <w:lang w:eastAsia="ru-RU"/>
        </w:rPr>
      </w:pPr>
      <w:r w:rsidRPr="00BD7B77">
        <w:rPr>
          <w:rFonts w:ascii="Times New Roman" w:eastAsia="Times New Roman" w:hAnsi="Times New Roman" w:cs="Times New Roman"/>
          <w:color w:val="000000"/>
          <w:sz w:val="24"/>
          <w:szCs w:val="24"/>
          <w:lang w:eastAsia="ru-RU"/>
        </w:rPr>
        <w:t>контрольные мероприятия, предусмотренные основной образовательной</w:t>
      </w:r>
      <w:r w:rsidRPr="00BD7B77">
        <w:rPr>
          <w:rFonts w:ascii="Times New Roman" w:eastAsia="Times New Roman" w:hAnsi="Times New Roman" w:cs="Times New Roman"/>
          <w:b/>
          <w:bCs/>
          <w:color w:val="000000"/>
          <w:sz w:val="24"/>
          <w:szCs w:val="24"/>
          <w:lang w:eastAsia="ru-RU"/>
        </w:rPr>
        <w:t xml:space="preserve"> </w:t>
      </w:r>
      <w:r w:rsidRPr="00BD7B77">
        <w:rPr>
          <w:rFonts w:ascii="Times New Roman" w:eastAsia="Times New Roman" w:hAnsi="Times New Roman" w:cs="Times New Roman"/>
          <w:color w:val="000000"/>
          <w:sz w:val="24"/>
          <w:szCs w:val="24"/>
          <w:lang w:eastAsia="ru-RU"/>
        </w:rPr>
        <w:t>программой по направлению подготовки.</w:t>
      </w:r>
    </w:p>
    <w:p w14:paraId="7EEEDD62" w14:textId="77777777" w:rsidR="00BD7B77" w:rsidRPr="00BD7B77" w:rsidRDefault="00BD7B77" w:rsidP="00BD7B77">
      <w:pPr>
        <w:spacing w:after="0" w:line="240" w:lineRule="auto"/>
        <w:ind w:firstLine="567"/>
        <w:jc w:val="both"/>
        <w:rPr>
          <w:rFonts w:ascii="Times New Roman" w:eastAsia="Times New Roman" w:hAnsi="Times New Roman" w:cs="Times New Roman"/>
          <w:color w:val="000000"/>
          <w:sz w:val="24"/>
          <w:szCs w:val="24"/>
          <w:lang w:eastAsia="ru-RU"/>
        </w:rPr>
      </w:pPr>
      <w:r w:rsidRPr="00BD7B77">
        <w:rPr>
          <w:rFonts w:ascii="Times New Roman" w:eastAsia="Times New Roman" w:hAnsi="Times New Roman" w:cs="Times New Roman"/>
          <w:i/>
          <w:color w:val="000000"/>
          <w:sz w:val="24"/>
          <w:szCs w:val="24"/>
          <w:lang w:eastAsia="ru-RU"/>
        </w:rPr>
        <w:t xml:space="preserve">Аудиторные занятия </w:t>
      </w:r>
      <w:r w:rsidRPr="00BD7B77">
        <w:rPr>
          <w:rFonts w:ascii="Times New Roman" w:eastAsia="Times New Roman" w:hAnsi="Times New Roman" w:cs="Times New Roman"/>
          <w:color w:val="000000"/>
          <w:sz w:val="24"/>
          <w:szCs w:val="24"/>
          <w:lang w:eastAsia="ru-RU"/>
        </w:rPr>
        <w:t xml:space="preserve">направлены на формирование у студентов научного мышления и практических навыков </w:t>
      </w:r>
      <w:r w:rsidRPr="00BD7B77">
        <w:rPr>
          <w:rFonts w:ascii="Times New Roman" w:eastAsia="Times New Roman" w:hAnsi="Times New Roman" w:cs="Times New Roman"/>
          <w:bCs/>
          <w:sz w:val="24"/>
          <w:szCs w:val="24"/>
          <w:lang w:eastAsia="ru-RU"/>
        </w:rPr>
        <w:t xml:space="preserve">самостоятельного и творческого освоения содержания дисциплины, критического анализа источников и литературы, ознакомление с современными проблемами и дискуссиями в области междисциплинарных подходов в современной науке. В ходе подготовки и проведения аудиторных занятий студенты под руководством преподавателей овладевают навыками применения методологических подходов и методик научно-исследовательской деятельности. </w:t>
      </w:r>
      <w:r w:rsidRPr="00BD7B77">
        <w:rPr>
          <w:rFonts w:ascii="Times New Roman" w:eastAsia="Times New Roman" w:hAnsi="Times New Roman" w:cs="Times New Roman"/>
          <w:color w:val="000000"/>
          <w:sz w:val="24"/>
          <w:szCs w:val="24"/>
          <w:lang w:eastAsia="ru-RU"/>
        </w:rPr>
        <w:t xml:space="preserve">При подготовке к занятию по каждой теме студент должен знать содержание лекции, прочитанной преподавателем по соответствующим темам курса, вынесенным на занятие, а также ознакомиться с литературой, рекомендованной для подготовки. На основе изученной литературы студент должен найти ответы на вопросы, представленные в программе семинарского занятия, выполнить все задания, уметь дать определение ключевых понятий рассматриваемой темы. </w:t>
      </w:r>
    </w:p>
    <w:p w14:paraId="7EEEDD63" w14:textId="77777777" w:rsidR="00BD7B77" w:rsidRPr="00BD7B77" w:rsidRDefault="00BD7B77" w:rsidP="00BD7B77">
      <w:pPr>
        <w:spacing w:after="0" w:line="256" w:lineRule="exact"/>
        <w:rPr>
          <w:rFonts w:ascii="Times New Roman" w:eastAsia="Times New Roman" w:hAnsi="Times New Roman" w:cs="Times New Roman"/>
          <w:sz w:val="24"/>
          <w:szCs w:val="24"/>
          <w:lang w:eastAsia="ru-RU"/>
        </w:rPr>
      </w:pPr>
    </w:p>
    <w:p w14:paraId="7EEEDD64" w14:textId="77777777" w:rsidR="00BD7B77" w:rsidRPr="00BD7B77" w:rsidRDefault="00BD7B77" w:rsidP="00BD7B77">
      <w:pPr>
        <w:spacing w:after="0" w:line="349" w:lineRule="auto"/>
        <w:ind w:left="260" w:right="360" w:firstLine="708"/>
        <w:rPr>
          <w:rFonts w:ascii="Times New Roman" w:eastAsia="Times New Roman" w:hAnsi="Times New Roman" w:cs="Times New Roman"/>
          <w:i/>
          <w:sz w:val="24"/>
          <w:szCs w:val="24"/>
          <w:lang w:eastAsia="ru-RU"/>
        </w:rPr>
      </w:pPr>
      <w:r w:rsidRPr="00BD7B77">
        <w:rPr>
          <w:rFonts w:ascii="Times New Roman" w:eastAsia="Times New Roman" w:hAnsi="Times New Roman" w:cs="Times New Roman"/>
          <w:i/>
          <w:sz w:val="24"/>
          <w:szCs w:val="24"/>
          <w:lang w:eastAsia="ru-RU"/>
        </w:rPr>
        <w:t>Материалы курса, выносимые студентам очной формы обучения для самостоятельного изучения</w:t>
      </w:r>
    </w:p>
    <w:p w14:paraId="7EEEDD65" w14:textId="77777777" w:rsidR="00BD7B77" w:rsidRPr="00BD7B77" w:rsidRDefault="00BD7B77" w:rsidP="00BD7B77">
      <w:pPr>
        <w:spacing w:after="0" w:line="349" w:lineRule="auto"/>
        <w:ind w:left="260" w:right="360" w:firstLine="708"/>
        <w:jc w:val="right"/>
        <w:rPr>
          <w:rFonts w:ascii="Times New Roman" w:eastAsia="Times New Roman" w:hAnsi="Times New Roman" w:cs="Times New Roman"/>
          <w:sz w:val="24"/>
          <w:szCs w:val="24"/>
          <w:lang w:eastAsia="ru-RU"/>
        </w:rPr>
      </w:pPr>
    </w:p>
    <w:tbl>
      <w:tblPr>
        <w:tblW w:w="9890" w:type="dxa"/>
        <w:jc w:val="center"/>
        <w:tblLayout w:type="fixed"/>
        <w:tblCellMar>
          <w:left w:w="0" w:type="dxa"/>
          <w:right w:w="0" w:type="dxa"/>
        </w:tblCellMar>
        <w:tblLook w:val="04A0" w:firstRow="1" w:lastRow="0" w:firstColumn="1" w:lastColumn="0" w:noHBand="0" w:noVBand="1"/>
      </w:tblPr>
      <w:tblGrid>
        <w:gridCol w:w="780"/>
        <w:gridCol w:w="2780"/>
        <w:gridCol w:w="860"/>
        <w:gridCol w:w="1880"/>
        <w:gridCol w:w="3560"/>
        <w:gridCol w:w="30"/>
      </w:tblGrid>
      <w:tr w:rsidR="00BD7B77" w:rsidRPr="00BD7B77" w14:paraId="7EEEDD6B" w14:textId="77777777" w:rsidTr="008F61A4">
        <w:trPr>
          <w:trHeight w:val="252"/>
          <w:jc w:val="center"/>
        </w:trPr>
        <w:tc>
          <w:tcPr>
            <w:tcW w:w="780" w:type="dxa"/>
            <w:tcBorders>
              <w:top w:val="single" w:sz="8" w:space="0" w:color="auto"/>
              <w:left w:val="single" w:sz="8" w:space="0" w:color="auto"/>
              <w:right w:val="single" w:sz="8" w:space="0" w:color="auto"/>
            </w:tcBorders>
            <w:vAlign w:val="bottom"/>
          </w:tcPr>
          <w:p w14:paraId="7EEEDD66" w14:textId="77777777" w:rsidR="00BD7B77" w:rsidRPr="00BD7B77" w:rsidRDefault="00BD7B77" w:rsidP="00BD7B77">
            <w:pPr>
              <w:spacing w:after="0" w:line="252" w:lineRule="exact"/>
              <w:ind w:left="12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w:t>
            </w:r>
          </w:p>
        </w:tc>
        <w:tc>
          <w:tcPr>
            <w:tcW w:w="2780" w:type="dxa"/>
            <w:tcBorders>
              <w:top w:val="single" w:sz="8" w:space="0" w:color="auto"/>
              <w:right w:val="single" w:sz="8" w:space="0" w:color="auto"/>
            </w:tcBorders>
            <w:vAlign w:val="bottom"/>
          </w:tcPr>
          <w:p w14:paraId="7EEEDD67" w14:textId="77777777" w:rsidR="00BD7B77" w:rsidRPr="00BD7B77" w:rsidRDefault="00BD7B77" w:rsidP="00BD7B77">
            <w:pPr>
              <w:spacing w:after="0" w:line="252"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Наименование разделов,</w:t>
            </w:r>
          </w:p>
        </w:tc>
        <w:tc>
          <w:tcPr>
            <w:tcW w:w="2740" w:type="dxa"/>
            <w:gridSpan w:val="2"/>
            <w:tcBorders>
              <w:top w:val="single" w:sz="8" w:space="0" w:color="auto"/>
              <w:right w:val="single" w:sz="8" w:space="0" w:color="auto"/>
            </w:tcBorders>
            <w:vAlign w:val="bottom"/>
          </w:tcPr>
          <w:p w14:paraId="7EEEDD68" w14:textId="77777777" w:rsidR="00BD7B77" w:rsidRPr="00BD7B77" w:rsidRDefault="00BD7B77" w:rsidP="00BD7B77">
            <w:pPr>
              <w:spacing w:after="0" w:line="252"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Дидактические единицы</w:t>
            </w:r>
          </w:p>
        </w:tc>
        <w:tc>
          <w:tcPr>
            <w:tcW w:w="3560" w:type="dxa"/>
            <w:tcBorders>
              <w:top w:val="single" w:sz="8" w:space="0" w:color="auto"/>
              <w:right w:val="single" w:sz="8" w:space="0" w:color="auto"/>
            </w:tcBorders>
            <w:vAlign w:val="bottom"/>
          </w:tcPr>
          <w:p w14:paraId="7EEEDD69" w14:textId="77777777" w:rsidR="00BD7B77" w:rsidRPr="00BD7B77" w:rsidRDefault="00BD7B77" w:rsidP="00BD7B77">
            <w:pPr>
              <w:spacing w:after="0" w:line="240" w:lineRule="auto"/>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Форма  отчетности  о  результатах</w:t>
            </w:r>
          </w:p>
        </w:tc>
        <w:tc>
          <w:tcPr>
            <w:tcW w:w="30" w:type="dxa"/>
            <w:vAlign w:val="bottom"/>
          </w:tcPr>
          <w:p w14:paraId="7EEEDD6A"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71" w14:textId="77777777" w:rsidTr="008F61A4">
        <w:trPr>
          <w:trHeight w:val="300"/>
          <w:jc w:val="center"/>
        </w:trPr>
        <w:tc>
          <w:tcPr>
            <w:tcW w:w="780" w:type="dxa"/>
            <w:vMerge w:val="restart"/>
            <w:tcBorders>
              <w:left w:val="single" w:sz="8" w:space="0" w:color="auto"/>
              <w:right w:val="single" w:sz="8" w:space="0" w:color="auto"/>
            </w:tcBorders>
            <w:vAlign w:val="bottom"/>
          </w:tcPr>
          <w:p w14:paraId="7EEEDD6C" w14:textId="77777777" w:rsidR="00BD7B77" w:rsidRPr="00BD7B77" w:rsidRDefault="00BD7B77" w:rsidP="00BD7B77">
            <w:pPr>
              <w:spacing w:after="0" w:line="240" w:lineRule="auto"/>
              <w:ind w:left="12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темы</w:t>
            </w:r>
          </w:p>
        </w:tc>
        <w:tc>
          <w:tcPr>
            <w:tcW w:w="2780" w:type="dxa"/>
            <w:tcBorders>
              <w:right w:val="single" w:sz="8" w:space="0" w:color="auto"/>
            </w:tcBorders>
            <w:vAlign w:val="bottom"/>
          </w:tcPr>
          <w:p w14:paraId="7EEEDD6D"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тем</w:t>
            </w:r>
          </w:p>
        </w:tc>
        <w:tc>
          <w:tcPr>
            <w:tcW w:w="2740" w:type="dxa"/>
            <w:gridSpan w:val="2"/>
            <w:tcBorders>
              <w:right w:val="single" w:sz="8" w:space="0" w:color="auto"/>
            </w:tcBorders>
            <w:vAlign w:val="bottom"/>
          </w:tcPr>
          <w:p w14:paraId="7EEEDD6E"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(вопросы),   выносимые</w:t>
            </w:r>
          </w:p>
        </w:tc>
        <w:tc>
          <w:tcPr>
            <w:tcW w:w="3560" w:type="dxa"/>
            <w:tcBorders>
              <w:right w:val="single" w:sz="8" w:space="0" w:color="auto"/>
            </w:tcBorders>
            <w:vAlign w:val="bottom"/>
          </w:tcPr>
          <w:p w14:paraId="7EEEDD6F" w14:textId="77777777" w:rsidR="00BD7B77" w:rsidRPr="00BD7B77" w:rsidRDefault="00BD7B77" w:rsidP="00BD7B77">
            <w:pPr>
              <w:spacing w:after="0" w:line="231" w:lineRule="exact"/>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самостоятельной работы</w:t>
            </w:r>
          </w:p>
        </w:tc>
        <w:tc>
          <w:tcPr>
            <w:tcW w:w="30" w:type="dxa"/>
            <w:vAlign w:val="bottom"/>
          </w:tcPr>
          <w:p w14:paraId="7EEEDD70"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78" w14:textId="77777777" w:rsidTr="008F61A4">
        <w:trPr>
          <w:trHeight w:val="139"/>
          <w:jc w:val="center"/>
        </w:trPr>
        <w:tc>
          <w:tcPr>
            <w:tcW w:w="780" w:type="dxa"/>
            <w:vMerge/>
            <w:tcBorders>
              <w:left w:val="single" w:sz="8" w:space="0" w:color="auto"/>
              <w:right w:val="single" w:sz="8" w:space="0" w:color="auto"/>
            </w:tcBorders>
            <w:vAlign w:val="bottom"/>
          </w:tcPr>
          <w:p w14:paraId="7EEEDD72"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D73"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860" w:type="dxa"/>
            <w:vMerge w:val="restart"/>
            <w:vAlign w:val="bottom"/>
          </w:tcPr>
          <w:p w14:paraId="7EEEDD74"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на</w:t>
            </w:r>
          </w:p>
        </w:tc>
        <w:tc>
          <w:tcPr>
            <w:tcW w:w="1880" w:type="dxa"/>
            <w:vMerge w:val="restart"/>
            <w:tcBorders>
              <w:right w:val="single" w:sz="8" w:space="0" w:color="auto"/>
            </w:tcBorders>
            <w:vAlign w:val="bottom"/>
          </w:tcPr>
          <w:p w14:paraId="7EEEDD75"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самостоятельное</w:t>
            </w:r>
          </w:p>
        </w:tc>
        <w:tc>
          <w:tcPr>
            <w:tcW w:w="3560" w:type="dxa"/>
            <w:tcBorders>
              <w:right w:val="single" w:sz="8" w:space="0" w:color="auto"/>
            </w:tcBorders>
            <w:vAlign w:val="bottom"/>
          </w:tcPr>
          <w:p w14:paraId="7EEEDD76"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30" w:type="dxa"/>
            <w:vAlign w:val="bottom"/>
          </w:tcPr>
          <w:p w14:paraId="7EEEDD77"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7F" w14:textId="77777777" w:rsidTr="008F61A4">
        <w:trPr>
          <w:trHeight w:val="137"/>
          <w:jc w:val="center"/>
        </w:trPr>
        <w:tc>
          <w:tcPr>
            <w:tcW w:w="780" w:type="dxa"/>
            <w:tcBorders>
              <w:left w:val="single" w:sz="8" w:space="0" w:color="auto"/>
              <w:right w:val="single" w:sz="8" w:space="0" w:color="auto"/>
            </w:tcBorders>
            <w:vAlign w:val="bottom"/>
          </w:tcPr>
          <w:p w14:paraId="7EEEDD79"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D7A"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860" w:type="dxa"/>
            <w:vMerge/>
            <w:vAlign w:val="bottom"/>
          </w:tcPr>
          <w:p w14:paraId="7EEEDD7B"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1880" w:type="dxa"/>
            <w:vMerge/>
            <w:tcBorders>
              <w:right w:val="single" w:sz="8" w:space="0" w:color="auto"/>
            </w:tcBorders>
            <w:vAlign w:val="bottom"/>
          </w:tcPr>
          <w:p w14:paraId="7EEEDD7C"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3560" w:type="dxa"/>
            <w:tcBorders>
              <w:right w:val="single" w:sz="8" w:space="0" w:color="auto"/>
            </w:tcBorders>
            <w:vAlign w:val="bottom"/>
          </w:tcPr>
          <w:p w14:paraId="7EEEDD7D"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30" w:type="dxa"/>
            <w:vAlign w:val="bottom"/>
          </w:tcPr>
          <w:p w14:paraId="7EEEDD7E"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85" w14:textId="77777777" w:rsidTr="008F61A4">
        <w:trPr>
          <w:trHeight w:val="281"/>
          <w:jc w:val="center"/>
        </w:trPr>
        <w:tc>
          <w:tcPr>
            <w:tcW w:w="780" w:type="dxa"/>
            <w:tcBorders>
              <w:left w:val="single" w:sz="8" w:space="0" w:color="auto"/>
              <w:bottom w:val="single" w:sz="8" w:space="0" w:color="auto"/>
              <w:right w:val="single" w:sz="8" w:space="0" w:color="auto"/>
            </w:tcBorders>
            <w:vAlign w:val="bottom"/>
          </w:tcPr>
          <w:p w14:paraId="7EEEDD80"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bottom w:val="single" w:sz="8" w:space="0" w:color="auto"/>
              <w:right w:val="single" w:sz="8" w:space="0" w:color="auto"/>
            </w:tcBorders>
            <w:vAlign w:val="bottom"/>
          </w:tcPr>
          <w:p w14:paraId="7EEEDD81"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40" w:type="dxa"/>
            <w:gridSpan w:val="2"/>
            <w:tcBorders>
              <w:bottom w:val="single" w:sz="8" w:space="0" w:color="auto"/>
              <w:right w:val="single" w:sz="8" w:space="0" w:color="auto"/>
            </w:tcBorders>
            <w:vAlign w:val="bottom"/>
          </w:tcPr>
          <w:p w14:paraId="7EEEDD82"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изучение</w:t>
            </w:r>
          </w:p>
        </w:tc>
        <w:tc>
          <w:tcPr>
            <w:tcW w:w="3560" w:type="dxa"/>
            <w:tcBorders>
              <w:bottom w:val="single" w:sz="8" w:space="0" w:color="auto"/>
              <w:right w:val="single" w:sz="8" w:space="0" w:color="auto"/>
            </w:tcBorders>
            <w:vAlign w:val="bottom"/>
          </w:tcPr>
          <w:p w14:paraId="7EEEDD83"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30" w:type="dxa"/>
            <w:vAlign w:val="bottom"/>
          </w:tcPr>
          <w:p w14:paraId="7EEEDD84"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8C" w14:textId="77777777" w:rsidTr="008F61A4">
        <w:trPr>
          <w:trHeight w:val="266"/>
          <w:jc w:val="center"/>
        </w:trPr>
        <w:tc>
          <w:tcPr>
            <w:tcW w:w="780" w:type="dxa"/>
            <w:tcBorders>
              <w:left w:val="single" w:sz="8" w:space="0" w:color="auto"/>
              <w:bottom w:val="single" w:sz="8" w:space="0" w:color="auto"/>
              <w:right w:val="single" w:sz="8" w:space="0" w:color="auto"/>
            </w:tcBorders>
            <w:vAlign w:val="bottom"/>
          </w:tcPr>
          <w:p w14:paraId="7EEEDD86" w14:textId="77777777" w:rsidR="00BD7B77" w:rsidRPr="00BD7B77" w:rsidRDefault="00BD7B77" w:rsidP="00BD7B77">
            <w:pPr>
              <w:spacing w:after="0" w:line="264" w:lineRule="exact"/>
              <w:ind w:left="320"/>
              <w:rPr>
                <w:rFonts w:ascii="Times New Roman" w:eastAsia="Times New Roman" w:hAnsi="Times New Roman" w:cs="Times New Roman"/>
                <w:sz w:val="24"/>
                <w:szCs w:val="24"/>
                <w:lang w:eastAsia="ru-RU"/>
              </w:rPr>
            </w:pPr>
            <w:r w:rsidRPr="00BD7B77">
              <w:rPr>
                <w:rFonts w:ascii="Times New Roman" w:eastAsia="Times New Roman" w:hAnsi="Times New Roman" w:cs="Times New Roman"/>
                <w:i/>
                <w:iCs/>
                <w:sz w:val="24"/>
                <w:szCs w:val="24"/>
                <w:lang w:eastAsia="ru-RU"/>
              </w:rPr>
              <w:t>1</w:t>
            </w:r>
          </w:p>
        </w:tc>
        <w:tc>
          <w:tcPr>
            <w:tcW w:w="2780" w:type="dxa"/>
            <w:tcBorders>
              <w:bottom w:val="single" w:sz="8" w:space="0" w:color="auto"/>
              <w:right w:val="single" w:sz="8" w:space="0" w:color="auto"/>
            </w:tcBorders>
            <w:vAlign w:val="bottom"/>
          </w:tcPr>
          <w:p w14:paraId="7EEEDD87" w14:textId="77777777" w:rsidR="00BD7B77" w:rsidRPr="00BD7B77" w:rsidRDefault="00BD7B77" w:rsidP="00BD7B77">
            <w:pPr>
              <w:spacing w:after="0" w:line="264" w:lineRule="exact"/>
              <w:ind w:left="13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i/>
                <w:iCs/>
                <w:sz w:val="24"/>
                <w:szCs w:val="24"/>
                <w:lang w:eastAsia="ru-RU"/>
              </w:rPr>
              <w:t>2</w:t>
            </w:r>
          </w:p>
        </w:tc>
        <w:tc>
          <w:tcPr>
            <w:tcW w:w="860" w:type="dxa"/>
            <w:tcBorders>
              <w:bottom w:val="single" w:sz="8" w:space="0" w:color="auto"/>
            </w:tcBorders>
            <w:vAlign w:val="bottom"/>
          </w:tcPr>
          <w:p w14:paraId="7EEEDD88"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1880" w:type="dxa"/>
            <w:tcBorders>
              <w:bottom w:val="single" w:sz="8" w:space="0" w:color="auto"/>
              <w:right w:val="single" w:sz="8" w:space="0" w:color="auto"/>
            </w:tcBorders>
            <w:vAlign w:val="bottom"/>
          </w:tcPr>
          <w:p w14:paraId="7EEEDD89" w14:textId="77777777" w:rsidR="00BD7B77" w:rsidRPr="00BD7B77" w:rsidRDefault="00BD7B77" w:rsidP="00BD7B77">
            <w:pPr>
              <w:spacing w:after="0" w:line="264" w:lineRule="exact"/>
              <w:ind w:right="12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i/>
                <w:iCs/>
                <w:sz w:val="24"/>
                <w:szCs w:val="24"/>
                <w:lang w:eastAsia="ru-RU"/>
              </w:rPr>
              <w:t>3</w:t>
            </w:r>
          </w:p>
        </w:tc>
        <w:tc>
          <w:tcPr>
            <w:tcW w:w="3560" w:type="dxa"/>
            <w:tcBorders>
              <w:bottom w:val="single" w:sz="8" w:space="0" w:color="auto"/>
              <w:right w:val="single" w:sz="8" w:space="0" w:color="auto"/>
            </w:tcBorders>
            <w:vAlign w:val="bottom"/>
          </w:tcPr>
          <w:p w14:paraId="7EEEDD8A" w14:textId="77777777" w:rsidR="00BD7B77" w:rsidRPr="00BD7B77" w:rsidRDefault="00BD7B77" w:rsidP="00BD7B77">
            <w:pPr>
              <w:spacing w:after="0" w:line="264" w:lineRule="exact"/>
              <w:ind w:left="17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i/>
                <w:iCs/>
                <w:sz w:val="24"/>
                <w:szCs w:val="24"/>
                <w:lang w:eastAsia="ru-RU"/>
              </w:rPr>
              <w:t>4</w:t>
            </w:r>
          </w:p>
        </w:tc>
        <w:tc>
          <w:tcPr>
            <w:tcW w:w="30" w:type="dxa"/>
            <w:vAlign w:val="bottom"/>
          </w:tcPr>
          <w:p w14:paraId="7EEEDD8B"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92" w14:textId="77777777" w:rsidTr="008F61A4">
        <w:trPr>
          <w:trHeight w:val="273"/>
          <w:jc w:val="center"/>
        </w:trPr>
        <w:tc>
          <w:tcPr>
            <w:tcW w:w="780" w:type="dxa"/>
            <w:tcBorders>
              <w:left w:val="single" w:sz="8" w:space="0" w:color="auto"/>
              <w:right w:val="single" w:sz="8" w:space="0" w:color="auto"/>
            </w:tcBorders>
            <w:vAlign w:val="bottom"/>
          </w:tcPr>
          <w:p w14:paraId="7EEEDD8D" w14:textId="77777777" w:rsidR="00BD7B77" w:rsidRPr="00BD7B77" w:rsidRDefault="00BD7B77" w:rsidP="00BD7B77">
            <w:pPr>
              <w:spacing w:after="0" w:line="273" w:lineRule="exact"/>
              <w:ind w:left="12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1.</w:t>
            </w:r>
          </w:p>
        </w:tc>
        <w:tc>
          <w:tcPr>
            <w:tcW w:w="2780" w:type="dxa"/>
            <w:tcBorders>
              <w:right w:val="single" w:sz="8" w:space="0" w:color="auto"/>
            </w:tcBorders>
            <w:vAlign w:val="bottom"/>
          </w:tcPr>
          <w:p w14:paraId="7EEEDD8E"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Введение в дисциплину.</w:t>
            </w:r>
          </w:p>
        </w:tc>
        <w:tc>
          <w:tcPr>
            <w:tcW w:w="2740" w:type="dxa"/>
            <w:gridSpan w:val="2"/>
            <w:tcBorders>
              <w:right w:val="single" w:sz="8" w:space="0" w:color="auto"/>
            </w:tcBorders>
            <w:vAlign w:val="bottom"/>
          </w:tcPr>
          <w:p w14:paraId="7EEEDD8F"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Русские путешествия и</w:t>
            </w:r>
          </w:p>
        </w:tc>
        <w:tc>
          <w:tcPr>
            <w:tcW w:w="3560" w:type="dxa"/>
            <w:tcBorders>
              <w:right w:val="single" w:sz="8" w:space="0" w:color="auto"/>
            </w:tcBorders>
            <w:vAlign w:val="bottom"/>
          </w:tcPr>
          <w:p w14:paraId="7EEEDD90" w14:textId="77777777" w:rsidR="00BD7B77" w:rsidRPr="00BD7B77" w:rsidRDefault="00BD7B77" w:rsidP="00BD7B77">
            <w:pPr>
              <w:spacing w:after="0" w:line="264" w:lineRule="exact"/>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Конспект, тематический</w:t>
            </w:r>
          </w:p>
        </w:tc>
        <w:tc>
          <w:tcPr>
            <w:tcW w:w="30" w:type="dxa"/>
            <w:vAlign w:val="bottom"/>
          </w:tcPr>
          <w:p w14:paraId="7EEEDD91"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98" w14:textId="77777777" w:rsidTr="008F61A4">
        <w:trPr>
          <w:trHeight w:val="264"/>
          <w:jc w:val="center"/>
        </w:trPr>
        <w:tc>
          <w:tcPr>
            <w:tcW w:w="780" w:type="dxa"/>
            <w:tcBorders>
              <w:left w:val="single" w:sz="8" w:space="0" w:color="auto"/>
              <w:right w:val="single" w:sz="8" w:space="0" w:color="auto"/>
            </w:tcBorders>
            <w:vAlign w:val="bottom"/>
          </w:tcPr>
          <w:p w14:paraId="7EEEDD93"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D94"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История отечественного</w:t>
            </w:r>
          </w:p>
        </w:tc>
        <w:tc>
          <w:tcPr>
            <w:tcW w:w="2740" w:type="dxa"/>
            <w:gridSpan w:val="2"/>
            <w:tcBorders>
              <w:right w:val="single" w:sz="8" w:space="0" w:color="auto"/>
            </w:tcBorders>
            <w:vAlign w:val="bottom"/>
          </w:tcPr>
          <w:p w14:paraId="7EEEDD95"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путешественники.</w:t>
            </w:r>
          </w:p>
        </w:tc>
        <w:tc>
          <w:tcPr>
            <w:tcW w:w="3560" w:type="dxa"/>
            <w:tcBorders>
              <w:right w:val="single" w:sz="8" w:space="0" w:color="auto"/>
            </w:tcBorders>
            <w:vAlign w:val="bottom"/>
          </w:tcPr>
          <w:p w14:paraId="7EEEDD96" w14:textId="77777777" w:rsidR="00BD7B77" w:rsidRPr="00BD7B77" w:rsidRDefault="00BD7B77" w:rsidP="00BD7B77">
            <w:pPr>
              <w:spacing w:after="0" w:line="264" w:lineRule="exact"/>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контроль</w:t>
            </w:r>
          </w:p>
        </w:tc>
        <w:tc>
          <w:tcPr>
            <w:tcW w:w="30" w:type="dxa"/>
            <w:vAlign w:val="bottom"/>
          </w:tcPr>
          <w:p w14:paraId="7EEEDD97"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9E" w14:textId="77777777" w:rsidTr="008F61A4">
        <w:trPr>
          <w:trHeight w:val="276"/>
          <w:jc w:val="center"/>
        </w:trPr>
        <w:tc>
          <w:tcPr>
            <w:tcW w:w="780" w:type="dxa"/>
            <w:tcBorders>
              <w:left w:val="single" w:sz="8" w:space="0" w:color="auto"/>
              <w:right w:val="single" w:sz="8" w:space="0" w:color="auto"/>
            </w:tcBorders>
            <w:vAlign w:val="bottom"/>
          </w:tcPr>
          <w:p w14:paraId="7EEEDD99"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D9A"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внутреннего туризма.</w:t>
            </w:r>
          </w:p>
        </w:tc>
        <w:tc>
          <w:tcPr>
            <w:tcW w:w="2740" w:type="dxa"/>
            <w:gridSpan w:val="2"/>
            <w:tcBorders>
              <w:right w:val="single" w:sz="8" w:space="0" w:color="auto"/>
            </w:tcBorders>
            <w:vAlign w:val="bottom"/>
          </w:tcPr>
          <w:p w14:paraId="7EEEDD9B"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Состояние</w:t>
            </w:r>
          </w:p>
        </w:tc>
        <w:tc>
          <w:tcPr>
            <w:tcW w:w="3560" w:type="dxa"/>
            <w:tcBorders>
              <w:right w:val="single" w:sz="8" w:space="0" w:color="auto"/>
            </w:tcBorders>
            <w:vAlign w:val="bottom"/>
          </w:tcPr>
          <w:p w14:paraId="7EEEDD9C"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30" w:type="dxa"/>
            <w:vAlign w:val="bottom"/>
          </w:tcPr>
          <w:p w14:paraId="7EEEDD9D"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A4" w14:textId="77777777" w:rsidTr="008F61A4">
        <w:trPr>
          <w:trHeight w:val="276"/>
          <w:jc w:val="center"/>
        </w:trPr>
        <w:tc>
          <w:tcPr>
            <w:tcW w:w="780" w:type="dxa"/>
            <w:tcBorders>
              <w:left w:val="single" w:sz="8" w:space="0" w:color="auto"/>
              <w:right w:val="single" w:sz="8" w:space="0" w:color="auto"/>
            </w:tcBorders>
            <w:vAlign w:val="bottom"/>
          </w:tcPr>
          <w:p w14:paraId="7EEEDD9F"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DA0"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40" w:type="dxa"/>
            <w:gridSpan w:val="2"/>
            <w:tcBorders>
              <w:right w:val="single" w:sz="8" w:space="0" w:color="auto"/>
            </w:tcBorders>
            <w:vAlign w:val="bottom"/>
          </w:tcPr>
          <w:p w14:paraId="7EEEDDA1"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отечественного туризма</w:t>
            </w:r>
          </w:p>
        </w:tc>
        <w:tc>
          <w:tcPr>
            <w:tcW w:w="3560" w:type="dxa"/>
            <w:tcBorders>
              <w:right w:val="single" w:sz="8" w:space="0" w:color="auto"/>
            </w:tcBorders>
            <w:vAlign w:val="bottom"/>
          </w:tcPr>
          <w:p w14:paraId="7EEEDDA2"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30" w:type="dxa"/>
            <w:vAlign w:val="bottom"/>
          </w:tcPr>
          <w:p w14:paraId="7EEEDDA3"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AA" w14:textId="77777777" w:rsidTr="008F61A4">
        <w:trPr>
          <w:trHeight w:val="276"/>
          <w:jc w:val="center"/>
        </w:trPr>
        <w:tc>
          <w:tcPr>
            <w:tcW w:w="780" w:type="dxa"/>
            <w:tcBorders>
              <w:left w:val="single" w:sz="8" w:space="0" w:color="auto"/>
              <w:right w:val="single" w:sz="8" w:space="0" w:color="auto"/>
            </w:tcBorders>
            <w:vAlign w:val="bottom"/>
          </w:tcPr>
          <w:p w14:paraId="7EEEDDA5"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DA6"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40" w:type="dxa"/>
            <w:gridSpan w:val="2"/>
            <w:tcBorders>
              <w:right w:val="single" w:sz="8" w:space="0" w:color="auto"/>
            </w:tcBorders>
            <w:vAlign w:val="bottom"/>
          </w:tcPr>
          <w:p w14:paraId="7EEEDDA7"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до Октябрьской</w:t>
            </w:r>
          </w:p>
        </w:tc>
        <w:tc>
          <w:tcPr>
            <w:tcW w:w="3560" w:type="dxa"/>
            <w:tcBorders>
              <w:right w:val="single" w:sz="8" w:space="0" w:color="auto"/>
            </w:tcBorders>
            <w:vAlign w:val="bottom"/>
          </w:tcPr>
          <w:p w14:paraId="7EEEDDA8"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30" w:type="dxa"/>
            <w:vAlign w:val="bottom"/>
          </w:tcPr>
          <w:p w14:paraId="7EEEDDA9"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B0" w14:textId="77777777" w:rsidTr="008F61A4">
        <w:trPr>
          <w:trHeight w:val="281"/>
          <w:jc w:val="center"/>
        </w:trPr>
        <w:tc>
          <w:tcPr>
            <w:tcW w:w="780" w:type="dxa"/>
            <w:tcBorders>
              <w:left w:val="single" w:sz="8" w:space="0" w:color="auto"/>
              <w:bottom w:val="single" w:sz="8" w:space="0" w:color="auto"/>
              <w:right w:val="single" w:sz="8" w:space="0" w:color="auto"/>
            </w:tcBorders>
            <w:vAlign w:val="bottom"/>
          </w:tcPr>
          <w:p w14:paraId="7EEEDDAB"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bottom w:val="single" w:sz="8" w:space="0" w:color="auto"/>
              <w:right w:val="single" w:sz="8" w:space="0" w:color="auto"/>
            </w:tcBorders>
            <w:vAlign w:val="bottom"/>
          </w:tcPr>
          <w:p w14:paraId="7EEEDDAC"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40" w:type="dxa"/>
            <w:gridSpan w:val="2"/>
            <w:tcBorders>
              <w:bottom w:val="single" w:sz="8" w:space="0" w:color="auto"/>
              <w:right w:val="single" w:sz="8" w:space="0" w:color="auto"/>
            </w:tcBorders>
            <w:vAlign w:val="bottom"/>
          </w:tcPr>
          <w:p w14:paraId="7EEEDDAD"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революции.</w:t>
            </w:r>
          </w:p>
        </w:tc>
        <w:tc>
          <w:tcPr>
            <w:tcW w:w="3560" w:type="dxa"/>
            <w:tcBorders>
              <w:bottom w:val="single" w:sz="8" w:space="0" w:color="auto"/>
              <w:right w:val="single" w:sz="8" w:space="0" w:color="auto"/>
            </w:tcBorders>
            <w:vAlign w:val="bottom"/>
          </w:tcPr>
          <w:p w14:paraId="7EEEDDAE"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30" w:type="dxa"/>
            <w:vAlign w:val="bottom"/>
          </w:tcPr>
          <w:p w14:paraId="7EEEDDAF"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B6" w14:textId="77777777" w:rsidTr="008F61A4">
        <w:trPr>
          <w:trHeight w:val="273"/>
          <w:jc w:val="center"/>
        </w:trPr>
        <w:tc>
          <w:tcPr>
            <w:tcW w:w="780" w:type="dxa"/>
            <w:tcBorders>
              <w:left w:val="single" w:sz="8" w:space="0" w:color="auto"/>
              <w:right w:val="single" w:sz="8" w:space="0" w:color="auto"/>
            </w:tcBorders>
            <w:vAlign w:val="bottom"/>
          </w:tcPr>
          <w:p w14:paraId="7EEEDDB1" w14:textId="77777777" w:rsidR="00BD7B77" w:rsidRPr="00BD7B77" w:rsidRDefault="00BD7B77" w:rsidP="00BD7B77">
            <w:pPr>
              <w:spacing w:after="0" w:line="273" w:lineRule="exact"/>
              <w:ind w:left="12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2.</w:t>
            </w:r>
          </w:p>
        </w:tc>
        <w:tc>
          <w:tcPr>
            <w:tcW w:w="2780" w:type="dxa"/>
            <w:tcBorders>
              <w:right w:val="single" w:sz="8" w:space="0" w:color="auto"/>
            </w:tcBorders>
            <w:vAlign w:val="bottom"/>
          </w:tcPr>
          <w:p w14:paraId="7EEEDDB2"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Основные виды</w:t>
            </w:r>
          </w:p>
        </w:tc>
        <w:tc>
          <w:tcPr>
            <w:tcW w:w="2740" w:type="dxa"/>
            <w:gridSpan w:val="2"/>
            <w:tcBorders>
              <w:right w:val="single" w:sz="8" w:space="0" w:color="auto"/>
            </w:tcBorders>
            <w:vAlign w:val="bottom"/>
          </w:tcPr>
          <w:p w14:paraId="7EEEDDB3"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Технологии</w:t>
            </w:r>
          </w:p>
        </w:tc>
        <w:tc>
          <w:tcPr>
            <w:tcW w:w="3560" w:type="dxa"/>
            <w:tcBorders>
              <w:right w:val="single" w:sz="8" w:space="0" w:color="auto"/>
            </w:tcBorders>
            <w:vAlign w:val="bottom"/>
          </w:tcPr>
          <w:p w14:paraId="7EEEDDB4" w14:textId="77777777" w:rsidR="00BD7B77" w:rsidRPr="00BD7B77" w:rsidRDefault="00BD7B77" w:rsidP="00BD7B77">
            <w:pPr>
              <w:spacing w:after="0" w:line="264" w:lineRule="exact"/>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Конспект, тематический</w:t>
            </w:r>
          </w:p>
        </w:tc>
        <w:tc>
          <w:tcPr>
            <w:tcW w:w="30" w:type="dxa"/>
            <w:vAlign w:val="bottom"/>
          </w:tcPr>
          <w:p w14:paraId="7EEEDDB5"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BC" w14:textId="77777777" w:rsidTr="008F61A4">
        <w:trPr>
          <w:trHeight w:val="264"/>
          <w:jc w:val="center"/>
        </w:trPr>
        <w:tc>
          <w:tcPr>
            <w:tcW w:w="780" w:type="dxa"/>
            <w:tcBorders>
              <w:left w:val="single" w:sz="8" w:space="0" w:color="auto"/>
              <w:right w:val="single" w:sz="8" w:space="0" w:color="auto"/>
            </w:tcBorders>
            <w:vAlign w:val="bottom"/>
          </w:tcPr>
          <w:p w14:paraId="7EEEDDB7"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DB8"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внутреннего туризма и</w:t>
            </w:r>
          </w:p>
        </w:tc>
        <w:tc>
          <w:tcPr>
            <w:tcW w:w="2740" w:type="dxa"/>
            <w:gridSpan w:val="2"/>
            <w:tcBorders>
              <w:right w:val="single" w:sz="8" w:space="0" w:color="auto"/>
            </w:tcBorders>
            <w:vAlign w:val="bottom"/>
          </w:tcPr>
          <w:p w14:paraId="7EEEDDB9"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организации</w:t>
            </w:r>
          </w:p>
        </w:tc>
        <w:tc>
          <w:tcPr>
            <w:tcW w:w="3560" w:type="dxa"/>
            <w:tcBorders>
              <w:right w:val="single" w:sz="8" w:space="0" w:color="auto"/>
            </w:tcBorders>
            <w:vAlign w:val="bottom"/>
          </w:tcPr>
          <w:p w14:paraId="7EEEDDBA" w14:textId="77777777" w:rsidR="00BD7B77" w:rsidRPr="00BD7B77" w:rsidRDefault="00BD7B77" w:rsidP="00BD7B77">
            <w:pPr>
              <w:spacing w:after="0" w:line="264" w:lineRule="exact"/>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контроль</w:t>
            </w:r>
          </w:p>
        </w:tc>
        <w:tc>
          <w:tcPr>
            <w:tcW w:w="30" w:type="dxa"/>
            <w:vAlign w:val="bottom"/>
          </w:tcPr>
          <w:p w14:paraId="7EEEDDBB"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C2" w14:textId="77777777" w:rsidTr="008F61A4">
        <w:trPr>
          <w:trHeight w:val="276"/>
          <w:jc w:val="center"/>
        </w:trPr>
        <w:tc>
          <w:tcPr>
            <w:tcW w:w="780" w:type="dxa"/>
            <w:tcBorders>
              <w:left w:val="single" w:sz="8" w:space="0" w:color="auto"/>
              <w:right w:val="single" w:sz="8" w:space="0" w:color="auto"/>
            </w:tcBorders>
            <w:vAlign w:val="bottom"/>
          </w:tcPr>
          <w:p w14:paraId="7EEEDDBD"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DBE"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технологии их</w:t>
            </w:r>
          </w:p>
        </w:tc>
        <w:tc>
          <w:tcPr>
            <w:tcW w:w="2740" w:type="dxa"/>
            <w:gridSpan w:val="2"/>
            <w:tcBorders>
              <w:right w:val="single" w:sz="8" w:space="0" w:color="auto"/>
            </w:tcBorders>
            <w:vAlign w:val="bottom"/>
          </w:tcPr>
          <w:p w14:paraId="7EEEDDBF"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самодеятельного</w:t>
            </w:r>
          </w:p>
        </w:tc>
        <w:tc>
          <w:tcPr>
            <w:tcW w:w="3560" w:type="dxa"/>
            <w:tcBorders>
              <w:right w:val="single" w:sz="8" w:space="0" w:color="auto"/>
            </w:tcBorders>
            <w:vAlign w:val="bottom"/>
          </w:tcPr>
          <w:p w14:paraId="7EEEDDC0"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30" w:type="dxa"/>
            <w:vAlign w:val="bottom"/>
          </w:tcPr>
          <w:p w14:paraId="7EEEDDC1"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C8" w14:textId="77777777" w:rsidTr="008F61A4">
        <w:trPr>
          <w:trHeight w:val="284"/>
          <w:jc w:val="center"/>
        </w:trPr>
        <w:tc>
          <w:tcPr>
            <w:tcW w:w="780" w:type="dxa"/>
            <w:tcBorders>
              <w:left w:val="single" w:sz="8" w:space="0" w:color="auto"/>
              <w:bottom w:val="single" w:sz="8" w:space="0" w:color="auto"/>
              <w:right w:val="single" w:sz="8" w:space="0" w:color="auto"/>
            </w:tcBorders>
            <w:vAlign w:val="bottom"/>
          </w:tcPr>
          <w:p w14:paraId="7EEEDDC3"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bottom w:val="single" w:sz="8" w:space="0" w:color="auto"/>
              <w:right w:val="single" w:sz="8" w:space="0" w:color="auto"/>
            </w:tcBorders>
            <w:vAlign w:val="bottom"/>
          </w:tcPr>
          <w:p w14:paraId="7EEEDDC4"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организации.</w:t>
            </w:r>
          </w:p>
        </w:tc>
        <w:tc>
          <w:tcPr>
            <w:tcW w:w="2740" w:type="dxa"/>
            <w:gridSpan w:val="2"/>
            <w:tcBorders>
              <w:bottom w:val="single" w:sz="8" w:space="0" w:color="auto"/>
              <w:right w:val="single" w:sz="8" w:space="0" w:color="auto"/>
            </w:tcBorders>
            <w:vAlign w:val="bottom"/>
          </w:tcPr>
          <w:p w14:paraId="7EEEDDC5"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туризма</w:t>
            </w:r>
          </w:p>
        </w:tc>
        <w:tc>
          <w:tcPr>
            <w:tcW w:w="3560" w:type="dxa"/>
            <w:tcBorders>
              <w:bottom w:val="single" w:sz="8" w:space="0" w:color="auto"/>
              <w:right w:val="single" w:sz="8" w:space="0" w:color="auto"/>
            </w:tcBorders>
            <w:vAlign w:val="bottom"/>
          </w:tcPr>
          <w:p w14:paraId="7EEEDDC6"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30" w:type="dxa"/>
            <w:vAlign w:val="bottom"/>
          </w:tcPr>
          <w:p w14:paraId="7EEEDDC7"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CE" w14:textId="77777777" w:rsidTr="008F61A4">
        <w:trPr>
          <w:trHeight w:val="271"/>
          <w:jc w:val="center"/>
        </w:trPr>
        <w:tc>
          <w:tcPr>
            <w:tcW w:w="780" w:type="dxa"/>
            <w:tcBorders>
              <w:left w:val="single" w:sz="8" w:space="0" w:color="auto"/>
              <w:right w:val="single" w:sz="8" w:space="0" w:color="auto"/>
            </w:tcBorders>
            <w:vAlign w:val="bottom"/>
          </w:tcPr>
          <w:p w14:paraId="7EEEDDC9" w14:textId="77777777" w:rsidR="00BD7B77" w:rsidRPr="00BD7B77" w:rsidRDefault="00BD7B77" w:rsidP="00BD7B77">
            <w:pPr>
              <w:spacing w:after="0" w:line="270" w:lineRule="exact"/>
              <w:ind w:left="12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3.</w:t>
            </w:r>
          </w:p>
        </w:tc>
        <w:tc>
          <w:tcPr>
            <w:tcW w:w="2780" w:type="dxa"/>
            <w:tcBorders>
              <w:right w:val="single" w:sz="8" w:space="0" w:color="auto"/>
            </w:tcBorders>
            <w:vAlign w:val="bottom"/>
          </w:tcPr>
          <w:p w14:paraId="7EEEDDCA"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Туристские ресурсы и</w:t>
            </w:r>
          </w:p>
        </w:tc>
        <w:tc>
          <w:tcPr>
            <w:tcW w:w="2740" w:type="dxa"/>
            <w:gridSpan w:val="2"/>
            <w:tcBorders>
              <w:right w:val="single" w:sz="8" w:space="0" w:color="auto"/>
            </w:tcBorders>
            <w:vAlign w:val="bottom"/>
          </w:tcPr>
          <w:p w14:paraId="7EEEDDCB"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Природные</w:t>
            </w:r>
          </w:p>
        </w:tc>
        <w:tc>
          <w:tcPr>
            <w:tcW w:w="3560" w:type="dxa"/>
            <w:tcBorders>
              <w:right w:val="single" w:sz="8" w:space="0" w:color="auto"/>
            </w:tcBorders>
            <w:vAlign w:val="bottom"/>
          </w:tcPr>
          <w:p w14:paraId="7EEEDDCC" w14:textId="77777777" w:rsidR="00BD7B77" w:rsidRPr="00BD7B77" w:rsidRDefault="00BD7B77" w:rsidP="00BD7B77">
            <w:pPr>
              <w:spacing w:after="0" w:line="264" w:lineRule="exact"/>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Конспект, тематический</w:t>
            </w:r>
          </w:p>
        </w:tc>
        <w:tc>
          <w:tcPr>
            <w:tcW w:w="30" w:type="dxa"/>
            <w:vAlign w:val="bottom"/>
          </w:tcPr>
          <w:p w14:paraId="7EEEDDCD"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D4" w14:textId="77777777" w:rsidTr="008F61A4">
        <w:trPr>
          <w:trHeight w:val="264"/>
          <w:jc w:val="center"/>
        </w:trPr>
        <w:tc>
          <w:tcPr>
            <w:tcW w:w="780" w:type="dxa"/>
            <w:tcBorders>
              <w:left w:val="single" w:sz="8" w:space="0" w:color="auto"/>
              <w:right w:val="single" w:sz="8" w:space="0" w:color="auto"/>
            </w:tcBorders>
            <w:vAlign w:val="bottom"/>
          </w:tcPr>
          <w:p w14:paraId="7EEEDDCF"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DD0"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туристские дестинации</w:t>
            </w:r>
          </w:p>
        </w:tc>
        <w:tc>
          <w:tcPr>
            <w:tcW w:w="2740" w:type="dxa"/>
            <w:gridSpan w:val="2"/>
            <w:tcBorders>
              <w:right w:val="single" w:sz="8" w:space="0" w:color="auto"/>
            </w:tcBorders>
            <w:vAlign w:val="bottom"/>
          </w:tcPr>
          <w:p w14:paraId="7EEEDDD1"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рекреационные ресурсы</w:t>
            </w:r>
          </w:p>
        </w:tc>
        <w:tc>
          <w:tcPr>
            <w:tcW w:w="3560" w:type="dxa"/>
            <w:tcBorders>
              <w:right w:val="single" w:sz="8" w:space="0" w:color="auto"/>
            </w:tcBorders>
            <w:vAlign w:val="bottom"/>
          </w:tcPr>
          <w:p w14:paraId="7EEEDDD2" w14:textId="77777777" w:rsidR="00BD7B77" w:rsidRPr="00BD7B77" w:rsidRDefault="00BD7B77" w:rsidP="00BD7B77">
            <w:pPr>
              <w:spacing w:after="0" w:line="264" w:lineRule="exact"/>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контроль</w:t>
            </w:r>
          </w:p>
        </w:tc>
        <w:tc>
          <w:tcPr>
            <w:tcW w:w="30" w:type="dxa"/>
            <w:vAlign w:val="bottom"/>
          </w:tcPr>
          <w:p w14:paraId="7EEEDDD3"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DA" w14:textId="77777777" w:rsidTr="008F61A4">
        <w:trPr>
          <w:trHeight w:val="276"/>
          <w:jc w:val="center"/>
        </w:trPr>
        <w:tc>
          <w:tcPr>
            <w:tcW w:w="780" w:type="dxa"/>
            <w:tcBorders>
              <w:left w:val="single" w:sz="8" w:space="0" w:color="auto"/>
              <w:right w:val="single" w:sz="8" w:space="0" w:color="auto"/>
            </w:tcBorders>
            <w:vAlign w:val="bottom"/>
          </w:tcPr>
          <w:p w14:paraId="7EEEDDD5"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DD6"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России и Московской</w:t>
            </w:r>
          </w:p>
        </w:tc>
        <w:tc>
          <w:tcPr>
            <w:tcW w:w="2740" w:type="dxa"/>
            <w:gridSpan w:val="2"/>
            <w:tcBorders>
              <w:right w:val="single" w:sz="8" w:space="0" w:color="auto"/>
            </w:tcBorders>
            <w:vAlign w:val="bottom"/>
          </w:tcPr>
          <w:p w14:paraId="7EEEDDD7"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основных дестинаций</w:t>
            </w:r>
          </w:p>
        </w:tc>
        <w:tc>
          <w:tcPr>
            <w:tcW w:w="3560" w:type="dxa"/>
            <w:tcBorders>
              <w:right w:val="single" w:sz="8" w:space="0" w:color="auto"/>
            </w:tcBorders>
            <w:vAlign w:val="bottom"/>
          </w:tcPr>
          <w:p w14:paraId="7EEEDDD8"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30" w:type="dxa"/>
            <w:vAlign w:val="bottom"/>
          </w:tcPr>
          <w:p w14:paraId="7EEEDDD9"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E1" w14:textId="77777777" w:rsidTr="008F61A4">
        <w:trPr>
          <w:trHeight w:val="281"/>
          <w:jc w:val="center"/>
        </w:trPr>
        <w:tc>
          <w:tcPr>
            <w:tcW w:w="780" w:type="dxa"/>
            <w:tcBorders>
              <w:left w:val="single" w:sz="8" w:space="0" w:color="auto"/>
              <w:bottom w:val="single" w:sz="8" w:space="0" w:color="auto"/>
              <w:right w:val="single" w:sz="8" w:space="0" w:color="auto"/>
            </w:tcBorders>
            <w:vAlign w:val="bottom"/>
          </w:tcPr>
          <w:p w14:paraId="7EEEDDDB"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bottom w:val="single" w:sz="8" w:space="0" w:color="auto"/>
              <w:right w:val="single" w:sz="8" w:space="0" w:color="auto"/>
            </w:tcBorders>
            <w:vAlign w:val="bottom"/>
          </w:tcPr>
          <w:p w14:paraId="7EEEDDDC"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области</w:t>
            </w:r>
          </w:p>
        </w:tc>
        <w:tc>
          <w:tcPr>
            <w:tcW w:w="860" w:type="dxa"/>
            <w:tcBorders>
              <w:bottom w:val="single" w:sz="8" w:space="0" w:color="auto"/>
            </w:tcBorders>
            <w:vAlign w:val="bottom"/>
          </w:tcPr>
          <w:p w14:paraId="7EEEDDDD"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России</w:t>
            </w:r>
          </w:p>
        </w:tc>
        <w:tc>
          <w:tcPr>
            <w:tcW w:w="1880" w:type="dxa"/>
            <w:tcBorders>
              <w:bottom w:val="single" w:sz="8" w:space="0" w:color="auto"/>
              <w:right w:val="single" w:sz="8" w:space="0" w:color="auto"/>
            </w:tcBorders>
            <w:vAlign w:val="bottom"/>
          </w:tcPr>
          <w:p w14:paraId="7EEEDDDE"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3560" w:type="dxa"/>
            <w:tcBorders>
              <w:bottom w:val="single" w:sz="8" w:space="0" w:color="auto"/>
              <w:right w:val="single" w:sz="8" w:space="0" w:color="auto"/>
            </w:tcBorders>
            <w:vAlign w:val="bottom"/>
          </w:tcPr>
          <w:p w14:paraId="7EEEDDDF"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30" w:type="dxa"/>
            <w:vAlign w:val="bottom"/>
          </w:tcPr>
          <w:p w14:paraId="7EEEDDE0"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E7" w14:textId="77777777" w:rsidTr="008F61A4">
        <w:trPr>
          <w:trHeight w:val="273"/>
          <w:jc w:val="center"/>
        </w:trPr>
        <w:tc>
          <w:tcPr>
            <w:tcW w:w="780" w:type="dxa"/>
            <w:tcBorders>
              <w:left w:val="single" w:sz="8" w:space="0" w:color="auto"/>
              <w:right w:val="single" w:sz="8" w:space="0" w:color="auto"/>
            </w:tcBorders>
            <w:vAlign w:val="bottom"/>
          </w:tcPr>
          <w:p w14:paraId="7EEEDDE2" w14:textId="77777777" w:rsidR="00BD7B77" w:rsidRPr="00BD7B77" w:rsidRDefault="00BD7B77" w:rsidP="00BD7B77">
            <w:pPr>
              <w:spacing w:after="0" w:line="273" w:lineRule="exact"/>
              <w:ind w:left="12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4.</w:t>
            </w:r>
          </w:p>
        </w:tc>
        <w:tc>
          <w:tcPr>
            <w:tcW w:w="2780" w:type="dxa"/>
            <w:tcBorders>
              <w:right w:val="single" w:sz="8" w:space="0" w:color="auto"/>
            </w:tcBorders>
            <w:vAlign w:val="bottom"/>
          </w:tcPr>
          <w:p w14:paraId="7EEEDDE3"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Экономико-</w:t>
            </w:r>
          </w:p>
        </w:tc>
        <w:tc>
          <w:tcPr>
            <w:tcW w:w="2740" w:type="dxa"/>
            <w:gridSpan w:val="2"/>
            <w:tcBorders>
              <w:right w:val="single" w:sz="8" w:space="0" w:color="auto"/>
            </w:tcBorders>
            <w:vAlign w:val="bottom"/>
          </w:tcPr>
          <w:p w14:paraId="7EEEDDE4"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Мотивация</w:t>
            </w:r>
          </w:p>
        </w:tc>
        <w:tc>
          <w:tcPr>
            <w:tcW w:w="3560" w:type="dxa"/>
            <w:tcBorders>
              <w:right w:val="single" w:sz="8" w:space="0" w:color="auto"/>
            </w:tcBorders>
            <w:vAlign w:val="bottom"/>
          </w:tcPr>
          <w:p w14:paraId="7EEEDDE5" w14:textId="77777777" w:rsidR="00BD7B77" w:rsidRPr="00BD7B77" w:rsidRDefault="00BD7B77" w:rsidP="00BD7B77">
            <w:pPr>
              <w:spacing w:after="0" w:line="264" w:lineRule="exact"/>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Конспект, тематический</w:t>
            </w:r>
          </w:p>
        </w:tc>
        <w:tc>
          <w:tcPr>
            <w:tcW w:w="30" w:type="dxa"/>
            <w:vAlign w:val="bottom"/>
          </w:tcPr>
          <w:p w14:paraId="7EEEDDE6"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ED" w14:textId="77777777" w:rsidTr="008F61A4">
        <w:trPr>
          <w:trHeight w:val="264"/>
          <w:jc w:val="center"/>
        </w:trPr>
        <w:tc>
          <w:tcPr>
            <w:tcW w:w="780" w:type="dxa"/>
            <w:tcBorders>
              <w:left w:val="single" w:sz="8" w:space="0" w:color="auto"/>
              <w:right w:val="single" w:sz="8" w:space="0" w:color="auto"/>
            </w:tcBorders>
            <w:vAlign w:val="bottom"/>
          </w:tcPr>
          <w:p w14:paraId="7EEEDDE8"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DE9"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географические аспекты</w:t>
            </w:r>
          </w:p>
        </w:tc>
        <w:tc>
          <w:tcPr>
            <w:tcW w:w="2740" w:type="dxa"/>
            <w:gridSpan w:val="2"/>
            <w:tcBorders>
              <w:right w:val="single" w:sz="8" w:space="0" w:color="auto"/>
            </w:tcBorders>
            <w:vAlign w:val="bottom"/>
          </w:tcPr>
          <w:p w14:paraId="7EEEDDEA"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путешествий во</w:t>
            </w:r>
          </w:p>
        </w:tc>
        <w:tc>
          <w:tcPr>
            <w:tcW w:w="3560" w:type="dxa"/>
            <w:tcBorders>
              <w:right w:val="single" w:sz="8" w:space="0" w:color="auto"/>
            </w:tcBorders>
            <w:vAlign w:val="bottom"/>
          </w:tcPr>
          <w:p w14:paraId="7EEEDDEB" w14:textId="77777777" w:rsidR="00BD7B77" w:rsidRPr="00BD7B77" w:rsidRDefault="00BD7B77" w:rsidP="00BD7B77">
            <w:pPr>
              <w:spacing w:after="0" w:line="264" w:lineRule="exact"/>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контроль</w:t>
            </w:r>
          </w:p>
        </w:tc>
        <w:tc>
          <w:tcPr>
            <w:tcW w:w="30" w:type="dxa"/>
            <w:vAlign w:val="bottom"/>
          </w:tcPr>
          <w:p w14:paraId="7EEEDDEC"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F3" w14:textId="77777777" w:rsidTr="008F61A4">
        <w:trPr>
          <w:trHeight w:val="276"/>
          <w:jc w:val="center"/>
        </w:trPr>
        <w:tc>
          <w:tcPr>
            <w:tcW w:w="780" w:type="dxa"/>
            <w:tcBorders>
              <w:left w:val="single" w:sz="8" w:space="0" w:color="auto"/>
              <w:right w:val="single" w:sz="8" w:space="0" w:color="auto"/>
            </w:tcBorders>
            <w:vAlign w:val="bottom"/>
          </w:tcPr>
          <w:p w14:paraId="7EEEDDEE"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DEF"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в организации</w:t>
            </w:r>
          </w:p>
        </w:tc>
        <w:tc>
          <w:tcPr>
            <w:tcW w:w="2740" w:type="dxa"/>
            <w:gridSpan w:val="2"/>
            <w:tcBorders>
              <w:right w:val="single" w:sz="8" w:space="0" w:color="auto"/>
            </w:tcBorders>
            <w:vAlign w:val="bottom"/>
          </w:tcPr>
          <w:p w14:paraId="7EEEDDF0"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внутреннем туризме</w:t>
            </w:r>
          </w:p>
        </w:tc>
        <w:tc>
          <w:tcPr>
            <w:tcW w:w="3560" w:type="dxa"/>
            <w:tcBorders>
              <w:right w:val="single" w:sz="8" w:space="0" w:color="auto"/>
            </w:tcBorders>
            <w:vAlign w:val="bottom"/>
          </w:tcPr>
          <w:p w14:paraId="7EEEDDF1"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30" w:type="dxa"/>
            <w:vAlign w:val="bottom"/>
          </w:tcPr>
          <w:p w14:paraId="7EEEDDF2"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DFA" w14:textId="77777777" w:rsidTr="008F61A4">
        <w:trPr>
          <w:trHeight w:val="281"/>
          <w:jc w:val="center"/>
        </w:trPr>
        <w:tc>
          <w:tcPr>
            <w:tcW w:w="780" w:type="dxa"/>
            <w:tcBorders>
              <w:left w:val="single" w:sz="8" w:space="0" w:color="auto"/>
              <w:bottom w:val="single" w:sz="8" w:space="0" w:color="auto"/>
              <w:right w:val="single" w:sz="8" w:space="0" w:color="auto"/>
            </w:tcBorders>
            <w:vAlign w:val="bottom"/>
          </w:tcPr>
          <w:p w14:paraId="7EEEDDF4"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bottom w:val="single" w:sz="8" w:space="0" w:color="auto"/>
              <w:right w:val="single" w:sz="8" w:space="0" w:color="auto"/>
            </w:tcBorders>
            <w:vAlign w:val="bottom"/>
          </w:tcPr>
          <w:p w14:paraId="7EEEDDF5"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внутреннего туризма.</w:t>
            </w:r>
          </w:p>
        </w:tc>
        <w:tc>
          <w:tcPr>
            <w:tcW w:w="860" w:type="dxa"/>
            <w:tcBorders>
              <w:bottom w:val="single" w:sz="8" w:space="0" w:color="auto"/>
            </w:tcBorders>
            <w:vAlign w:val="bottom"/>
          </w:tcPr>
          <w:p w14:paraId="7EEEDDF6"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1880" w:type="dxa"/>
            <w:tcBorders>
              <w:bottom w:val="single" w:sz="8" w:space="0" w:color="auto"/>
              <w:right w:val="single" w:sz="8" w:space="0" w:color="auto"/>
            </w:tcBorders>
            <w:vAlign w:val="bottom"/>
          </w:tcPr>
          <w:p w14:paraId="7EEEDDF7"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3560" w:type="dxa"/>
            <w:tcBorders>
              <w:bottom w:val="single" w:sz="8" w:space="0" w:color="auto"/>
              <w:right w:val="single" w:sz="8" w:space="0" w:color="auto"/>
            </w:tcBorders>
            <w:vAlign w:val="bottom"/>
          </w:tcPr>
          <w:p w14:paraId="7EEEDDF8"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30" w:type="dxa"/>
            <w:vAlign w:val="bottom"/>
          </w:tcPr>
          <w:p w14:paraId="7EEEDDF9"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E00" w14:textId="77777777" w:rsidTr="008F61A4">
        <w:trPr>
          <w:trHeight w:val="275"/>
          <w:jc w:val="center"/>
        </w:trPr>
        <w:tc>
          <w:tcPr>
            <w:tcW w:w="780" w:type="dxa"/>
            <w:tcBorders>
              <w:left w:val="single" w:sz="8" w:space="0" w:color="auto"/>
              <w:right w:val="single" w:sz="8" w:space="0" w:color="auto"/>
            </w:tcBorders>
            <w:vAlign w:val="bottom"/>
          </w:tcPr>
          <w:p w14:paraId="7EEEDDFB" w14:textId="77777777" w:rsidR="00BD7B77" w:rsidRPr="00BD7B77" w:rsidRDefault="00BD7B77" w:rsidP="00BD7B77">
            <w:pPr>
              <w:spacing w:after="0" w:line="276" w:lineRule="exact"/>
              <w:ind w:left="12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5.</w:t>
            </w:r>
          </w:p>
        </w:tc>
        <w:tc>
          <w:tcPr>
            <w:tcW w:w="2780" w:type="dxa"/>
            <w:tcBorders>
              <w:right w:val="single" w:sz="8" w:space="0" w:color="auto"/>
            </w:tcBorders>
            <w:vAlign w:val="bottom"/>
          </w:tcPr>
          <w:p w14:paraId="7EEEDDFC"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Создание и</w:t>
            </w:r>
          </w:p>
        </w:tc>
        <w:tc>
          <w:tcPr>
            <w:tcW w:w="2740" w:type="dxa"/>
            <w:gridSpan w:val="2"/>
            <w:tcBorders>
              <w:right w:val="single" w:sz="8" w:space="0" w:color="auto"/>
            </w:tcBorders>
            <w:vAlign w:val="bottom"/>
          </w:tcPr>
          <w:p w14:paraId="7EEEDDFD"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Факторы и тенденции</w:t>
            </w:r>
          </w:p>
        </w:tc>
        <w:tc>
          <w:tcPr>
            <w:tcW w:w="3560" w:type="dxa"/>
            <w:tcBorders>
              <w:right w:val="single" w:sz="8" w:space="0" w:color="auto"/>
            </w:tcBorders>
            <w:vAlign w:val="bottom"/>
          </w:tcPr>
          <w:p w14:paraId="7EEEDDFE" w14:textId="77777777" w:rsidR="00BD7B77" w:rsidRPr="00BD7B77" w:rsidRDefault="00BD7B77" w:rsidP="00BD7B77">
            <w:pPr>
              <w:spacing w:after="0" w:line="264" w:lineRule="exact"/>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Конспект, тематический</w:t>
            </w:r>
          </w:p>
        </w:tc>
        <w:tc>
          <w:tcPr>
            <w:tcW w:w="30" w:type="dxa"/>
            <w:vAlign w:val="bottom"/>
          </w:tcPr>
          <w:p w14:paraId="7EEEDDFF"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E06" w14:textId="77777777" w:rsidTr="008F61A4">
        <w:trPr>
          <w:trHeight w:val="269"/>
          <w:jc w:val="center"/>
        </w:trPr>
        <w:tc>
          <w:tcPr>
            <w:tcW w:w="780" w:type="dxa"/>
            <w:tcBorders>
              <w:left w:val="single" w:sz="8" w:space="0" w:color="auto"/>
              <w:bottom w:val="single" w:sz="8" w:space="0" w:color="auto"/>
              <w:right w:val="single" w:sz="8" w:space="0" w:color="auto"/>
            </w:tcBorders>
            <w:vAlign w:val="bottom"/>
          </w:tcPr>
          <w:p w14:paraId="7EEEDE01"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bottom w:val="single" w:sz="8" w:space="0" w:color="auto"/>
              <w:right w:val="single" w:sz="8" w:space="0" w:color="auto"/>
            </w:tcBorders>
            <w:vAlign w:val="bottom"/>
          </w:tcPr>
          <w:p w14:paraId="7EEEDE02"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продвижение</w:t>
            </w:r>
          </w:p>
        </w:tc>
        <w:tc>
          <w:tcPr>
            <w:tcW w:w="2740" w:type="dxa"/>
            <w:gridSpan w:val="2"/>
            <w:tcBorders>
              <w:bottom w:val="single" w:sz="8" w:space="0" w:color="auto"/>
              <w:right w:val="single" w:sz="8" w:space="0" w:color="auto"/>
            </w:tcBorders>
            <w:vAlign w:val="bottom"/>
          </w:tcPr>
          <w:p w14:paraId="7EEEDE03"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развития спроса на</w:t>
            </w:r>
          </w:p>
        </w:tc>
        <w:tc>
          <w:tcPr>
            <w:tcW w:w="3560" w:type="dxa"/>
            <w:tcBorders>
              <w:bottom w:val="single" w:sz="8" w:space="0" w:color="auto"/>
              <w:right w:val="single" w:sz="8" w:space="0" w:color="auto"/>
            </w:tcBorders>
            <w:vAlign w:val="bottom"/>
          </w:tcPr>
          <w:p w14:paraId="7EEEDE04" w14:textId="77777777" w:rsidR="00BD7B77" w:rsidRPr="00BD7B77" w:rsidRDefault="00BD7B77" w:rsidP="00BD7B77">
            <w:pPr>
              <w:spacing w:after="0" w:line="264" w:lineRule="exact"/>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контроль</w:t>
            </w:r>
          </w:p>
        </w:tc>
        <w:tc>
          <w:tcPr>
            <w:tcW w:w="30" w:type="dxa"/>
            <w:vAlign w:val="bottom"/>
          </w:tcPr>
          <w:p w14:paraId="7EEEDE05"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E0B" w14:textId="77777777" w:rsidTr="008F61A4">
        <w:trPr>
          <w:gridAfter w:val="1"/>
          <w:wAfter w:w="30" w:type="dxa"/>
          <w:trHeight w:val="278"/>
          <w:jc w:val="center"/>
        </w:trPr>
        <w:tc>
          <w:tcPr>
            <w:tcW w:w="780" w:type="dxa"/>
            <w:tcBorders>
              <w:top w:val="single" w:sz="8" w:space="0" w:color="auto"/>
              <w:left w:val="single" w:sz="8" w:space="0" w:color="auto"/>
              <w:right w:val="single" w:sz="8" w:space="0" w:color="auto"/>
            </w:tcBorders>
            <w:vAlign w:val="bottom"/>
          </w:tcPr>
          <w:p w14:paraId="7EEEDE07"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top w:val="single" w:sz="8" w:space="0" w:color="auto"/>
              <w:right w:val="single" w:sz="8" w:space="0" w:color="auto"/>
            </w:tcBorders>
            <w:vAlign w:val="bottom"/>
          </w:tcPr>
          <w:p w14:paraId="7EEEDE08"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внутреннего</w:t>
            </w:r>
          </w:p>
        </w:tc>
        <w:tc>
          <w:tcPr>
            <w:tcW w:w="2740" w:type="dxa"/>
            <w:gridSpan w:val="2"/>
            <w:tcBorders>
              <w:top w:val="single" w:sz="8" w:space="0" w:color="auto"/>
              <w:right w:val="single" w:sz="8" w:space="0" w:color="auto"/>
            </w:tcBorders>
            <w:vAlign w:val="bottom"/>
          </w:tcPr>
          <w:p w14:paraId="7EEEDE09"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рынке внутреннего</w:t>
            </w:r>
          </w:p>
        </w:tc>
        <w:tc>
          <w:tcPr>
            <w:tcW w:w="3560" w:type="dxa"/>
            <w:tcBorders>
              <w:top w:val="single" w:sz="8" w:space="0" w:color="auto"/>
              <w:right w:val="single" w:sz="8" w:space="0" w:color="auto"/>
            </w:tcBorders>
            <w:vAlign w:val="bottom"/>
          </w:tcPr>
          <w:p w14:paraId="7EEEDE0A"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E10" w14:textId="77777777" w:rsidTr="008F61A4">
        <w:trPr>
          <w:gridAfter w:val="1"/>
          <w:wAfter w:w="30" w:type="dxa"/>
          <w:trHeight w:val="281"/>
          <w:jc w:val="center"/>
        </w:trPr>
        <w:tc>
          <w:tcPr>
            <w:tcW w:w="780" w:type="dxa"/>
            <w:tcBorders>
              <w:left w:val="single" w:sz="8" w:space="0" w:color="auto"/>
              <w:bottom w:val="single" w:sz="8" w:space="0" w:color="auto"/>
              <w:right w:val="single" w:sz="8" w:space="0" w:color="auto"/>
            </w:tcBorders>
            <w:vAlign w:val="bottom"/>
          </w:tcPr>
          <w:p w14:paraId="7EEEDE0C"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bottom w:val="single" w:sz="8" w:space="0" w:color="auto"/>
              <w:right w:val="single" w:sz="8" w:space="0" w:color="auto"/>
            </w:tcBorders>
            <w:vAlign w:val="bottom"/>
          </w:tcPr>
          <w:p w14:paraId="7EEEDE0D"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туристского продукта.</w:t>
            </w:r>
          </w:p>
        </w:tc>
        <w:tc>
          <w:tcPr>
            <w:tcW w:w="2740" w:type="dxa"/>
            <w:gridSpan w:val="2"/>
            <w:tcBorders>
              <w:bottom w:val="single" w:sz="8" w:space="0" w:color="auto"/>
              <w:right w:val="single" w:sz="8" w:space="0" w:color="auto"/>
            </w:tcBorders>
            <w:vAlign w:val="bottom"/>
          </w:tcPr>
          <w:p w14:paraId="7EEEDE0E"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туризма</w:t>
            </w:r>
          </w:p>
        </w:tc>
        <w:tc>
          <w:tcPr>
            <w:tcW w:w="3560" w:type="dxa"/>
            <w:tcBorders>
              <w:bottom w:val="single" w:sz="8" w:space="0" w:color="auto"/>
              <w:right w:val="single" w:sz="8" w:space="0" w:color="auto"/>
            </w:tcBorders>
            <w:vAlign w:val="bottom"/>
          </w:tcPr>
          <w:p w14:paraId="7EEEDE0F"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E15" w14:textId="77777777" w:rsidTr="008F61A4">
        <w:trPr>
          <w:gridAfter w:val="1"/>
          <w:wAfter w:w="30" w:type="dxa"/>
          <w:trHeight w:val="273"/>
          <w:jc w:val="center"/>
        </w:trPr>
        <w:tc>
          <w:tcPr>
            <w:tcW w:w="780" w:type="dxa"/>
            <w:tcBorders>
              <w:left w:val="single" w:sz="8" w:space="0" w:color="auto"/>
              <w:right w:val="single" w:sz="8" w:space="0" w:color="auto"/>
            </w:tcBorders>
            <w:vAlign w:val="bottom"/>
          </w:tcPr>
          <w:p w14:paraId="7EEEDE11" w14:textId="77777777" w:rsidR="00BD7B77" w:rsidRPr="00BD7B77" w:rsidRDefault="00BD7B77" w:rsidP="00BD7B77">
            <w:pPr>
              <w:spacing w:after="0" w:line="273" w:lineRule="exact"/>
              <w:ind w:right="300"/>
              <w:jc w:val="right"/>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6.</w:t>
            </w:r>
          </w:p>
        </w:tc>
        <w:tc>
          <w:tcPr>
            <w:tcW w:w="2780" w:type="dxa"/>
            <w:tcBorders>
              <w:right w:val="single" w:sz="8" w:space="0" w:color="auto"/>
            </w:tcBorders>
            <w:vAlign w:val="bottom"/>
          </w:tcPr>
          <w:p w14:paraId="7EEEDE12"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Особенности</w:t>
            </w:r>
          </w:p>
        </w:tc>
        <w:tc>
          <w:tcPr>
            <w:tcW w:w="2740" w:type="dxa"/>
            <w:gridSpan w:val="2"/>
            <w:tcBorders>
              <w:right w:val="single" w:sz="8" w:space="0" w:color="auto"/>
            </w:tcBorders>
            <w:vAlign w:val="bottom"/>
          </w:tcPr>
          <w:p w14:paraId="7EEEDE13"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Культурные и</w:t>
            </w:r>
          </w:p>
        </w:tc>
        <w:tc>
          <w:tcPr>
            <w:tcW w:w="3560" w:type="dxa"/>
            <w:tcBorders>
              <w:right w:val="single" w:sz="8" w:space="0" w:color="auto"/>
            </w:tcBorders>
            <w:vAlign w:val="bottom"/>
          </w:tcPr>
          <w:p w14:paraId="7EEEDE14" w14:textId="77777777" w:rsidR="00BD7B77" w:rsidRPr="00BD7B77" w:rsidRDefault="00BD7B77" w:rsidP="00BD7B77">
            <w:pPr>
              <w:spacing w:after="0" w:line="264" w:lineRule="exact"/>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Конспект, тематический</w:t>
            </w:r>
          </w:p>
        </w:tc>
      </w:tr>
      <w:tr w:rsidR="00BD7B77" w:rsidRPr="00BD7B77" w14:paraId="7EEEDE1A" w14:textId="77777777" w:rsidTr="008F61A4">
        <w:trPr>
          <w:gridAfter w:val="1"/>
          <w:wAfter w:w="30" w:type="dxa"/>
          <w:trHeight w:val="264"/>
          <w:jc w:val="center"/>
        </w:trPr>
        <w:tc>
          <w:tcPr>
            <w:tcW w:w="780" w:type="dxa"/>
            <w:tcBorders>
              <w:left w:val="single" w:sz="8" w:space="0" w:color="auto"/>
              <w:right w:val="single" w:sz="8" w:space="0" w:color="auto"/>
            </w:tcBorders>
            <w:vAlign w:val="bottom"/>
          </w:tcPr>
          <w:p w14:paraId="7EEEDE16"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E17"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предложения на рынке</w:t>
            </w:r>
          </w:p>
        </w:tc>
        <w:tc>
          <w:tcPr>
            <w:tcW w:w="2740" w:type="dxa"/>
            <w:gridSpan w:val="2"/>
            <w:tcBorders>
              <w:right w:val="single" w:sz="8" w:space="0" w:color="auto"/>
            </w:tcBorders>
            <w:vAlign w:val="bottom"/>
          </w:tcPr>
          <w:p w14:paraId="7EEEDE18"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экскурсионные</w:t>
            </w:r>
          </w:p>
        </w:tc>
        <w:tc>
          <w:tcPr>
            <w:tcW w:w="3560" w:type="dxa"/>
            <w:tcBorders>
              <w:right w:val="single" w:sz="8" w:space="0" w:color="auto"/>
            </w:tcBorders>
            <w:vAlign w:val="bottom"/>
          </w:tcPr>
          <w:p w14:paraId="7EEEDE19" w14:textId="77777777" w:rsidR="00BD7B77" w:rsidRPr="00BD7B77" w:rsidRDefault="00BD7B77" w:rsidP="00BD7B77">
            <w:pPr>
              <w:spacing w:after="0" w:line="264" w:lineRule="exact"/>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контроль</w:t>
            </w:r>
          </w:p>
        </w:tc>
      </w:tr>
      <w:tr w:rsidR="00BD7B77" w:rsidRPr="00BD7B77" w14:paraId="7EEEDE1F" w14:textId="77777777" w:rsidTr="008F61A4">
        <w:trPr>
          <w:gridAfter w:val="1"/>
          <w:wAfter w:w="30" w:type="dxa"/>
          <w:trHeight w:val="276"/>
          <w:jc w:val="center"/>
        </w:trPr>
        <w:tc>
          <w:tcPr>
            <w:tcW w:w="780" w:type="dxa"/>
            <w:tcBorders>
              <w:left w:val="single" w:sz="8" w:space="0" w:color="auto"/>
              <w:right w:val="single" w:sz="8" w:space="0" w:color="auto"/>
            </w:tcBorders>
            <w:vAlign w:val="bottom"/>
          </w:tcPr>
          <w:p w14:paraId="7EEEDE1B"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E1C"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внутреннего туризма.</w:t>
            </w:r>
          </w:p>
        </w:tc>
        <w:tc>
          <w:tcPr>
            <w:tcW w:w="2740" w:type="dxa"/>
            <w:gridSpan w:val="2"/>
            <w:tcBorders>
              <w:right w:val="single" w:sz="8" w:space="0" w:color="auto"/>
            </w:tcBorders>
            <w:vAlign w:val="bottom"/>
          </w:tcPr>
          <w:p w14:paraId="7EEEDE1D"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программы во</w:t>
            </w:r>
          </w:p>
        </w:tc>
        <w:tc>
          <w:tcPr>
            <w:tcW w:w="3560" w:type="dxa"/>
            <w:tcBorders>
              <w:right w:val="single" w:sz="8" w:space="0" w:color="auto"/>
            </w:tcBorders>
            <w:vAlign w:val="bottom"/>
          </w:tcPr>
          <w:p w14:paraId="7EEEDE1E"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E24" w14:textId="77777777" w:rsidTr="008F61A4">
        <w:trPr>
          <w:gridAfter w:val="1"/>
          <w:wAfter w:w="30" w:type="dxa"/>
          <w:trHeight w:val="281"/>
          <w:jc w:val="center"/>
        </w:trPr>
        <w:tc>
          <w:tcPr>
            <w:tcW w:w="780" w:type="dxa"/>
            <w:tcBorders>
              <w:left w:val="single" w:sz="8" w:space="0" w:color="auto"/>
              <w:bottom w:val="single" w:sz="8" w:space="0" w:color="auto"/>
              <w:right w:val="single" w:sz="8" w:space="0" w:color="auto"/>
            </w:tcBorders>
            <w:vAlign w:val="bottom"/>
          </w:tcPr>
          <w:p w14:paraId="7EEEDE20"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bottom w:val="single" w:sz="8" w:space="0" w:color="auto"/>
              <w:right w:val="single" w:sz="8" w:space="0" w:color="auto"/>
            </w:tcBorders>
            <w:vAlign w:val="bottom"/>
          </w:tcPr>
          <w:p w14:paraId="7EEEDE21"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40" w:type="dxa"/>
            <w:gridSpan w:val="2"/>
            <w:tcBorders>
              <w:bottom w:val="single" w:sz="8" w:space="0" w:color="auto"/>
              <w:right w:val="single" w:sz="8" w:space="0" w:color="auto"/>
            </w:tcBorders>
            <w:vAlign w:val="bottom"/>
          </w:tcPr>
          <w:p w14:paraId="7EEEDE22"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внутреннем туризме</w:t>
            </w:r>
          </w:p>
        </w:tc>
        <w:tc>
          <w:tcPr>
            <w:tcW w:w="3560" w:type="dxa"/>
            <w:tcBorders>
              <w:bottom w:val="single" w:sz="8" w:space="0" w:color="auto"/>
              <w:right w:val="single" w:sz="8" w:space="0" w:color="auto"/>
            </w:tcBorders>
            <w:vAlign w:val="bottom"/>
          </w:tcPr>
          <w:p w14:paraId="7EEEDE23"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E29" w14:textId="77777777" w:rsidTr="008F61A4">
        <w:trPr>
          <w:gridAfter w:val="1"/>
          <w:wAfter w:w="30" w:type="dxa"/>
          <w:trHeight w:val="273"/>
          <w:jc w:val="center"/>
        </w:trPr>
        <w:tc>
          <w:tcPr>
            <w:tcW w:w="780" w:type="dxa"/>
            <w:tcBorders>
              <w:left w:val="single" w:sz="8" w:space="0" w:color="auto"/>
              <w:right w:val="single" w:sz="8" w:space="0" w:color="auto"/>
            </w:tcBorders>
            <w:vAlign w:val="bottom"/>
          </w:tcPr>
          <w:p w14:paraId="7EEEDE25" w14:textId="77777777" w:rsidR="00BD7B77" w:rsidRPr="00BD7B77" w:rsidRDefault="00BD7B77" w:rsidP="00BD7B77">
            <w:pPr>
              <w:spacing w:after="0" w:line="273" w:lineRule="exact"/>
              <w:ind w:right="300"/>
              <w:jc w:val="right"/>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7.</w:t>
            </w:r>
          </w:p>
        </w:tc>
        <w:tc>
          <w:tcPr>
            <w:tcW w:w="2780" w:type="dxa"/>
            <w:tcBorders>
              <w:right w:val="single" w:sz="8" w:space="0" w:color="auto"/>
            </w:tcBorders>
            <w:vAlign w:val="bottom"/>
          </w:tcPr>
          <w:p w14:paraId="7EEEDE26"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Менеджмент и</w:t>
            </w:r>
          </w:p>
        </w:tc>
        <w:tc>
          <w:tcPr>
            <w:tcW w:w="2740" w:type="dxa"/>
            <w:gridSpan w:val="2"/>
            <w:tcBorders>
              <w:right w:val="single" w:sz="8" w:space="0" w:color="auto"/>
            </w:tcBorders>
            <w:vAlign w:val="bottom"/>
          </w:tcPr>
          <w:p w14:paraId="7EEEDE27"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Региональный</w:t>
            </w:r>
          </w:p>
        </w:tc>
        <w:tc>
          <w:tcPr>
            <w:tcW w:w="3560" w:type="dxa"/>
            <w:tcBorders>
              <w:right w:val="single" w:sz="8" w:space="0" w:color="auto"/>
            </w:tcBorders>
            <w:vAlign w:val="bottom"/>
          </w:tcPr>
          <w:p w14:paraId="7EEEDE28" w14:textId="77777777" w:rsidR="00BD7B77" w:rsidRPr="00BD7B77" w:rsidRDefault="00BD7B77" w:rsidP="00BD7B77">
            <w:pPr>
              <w:spacing w:after="0" w:line="264" w:lineRule="exact"/>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Конспект, тематический</w:t>
            </w:r>
          </w:p>
        </w:tc>
      </w:tr>
      <w:tr w:rsidR="00BD7B77" w:rsidRPr="00BD7B77" w14:paraId="7EEEDE2E" w14:textId="77777777" w:rsidTr="008F61A4">
        <w:trPr>
          <w:gridAfter w:val="1"/>
          <w:wAfter w:w="30" w:type="dxa"/>
          <w:trHeight w:val="264"/>
          <w:jc w:val="center"/>
        </w:trPr>
        <w:tc>
          <w:tcPr>
            <w:tcW w:w="780" w:type="dxa"/>
            <w:tcBorders>
              <w:left w:val="single" w:sz="8" w:space="0" w:color="auto"/>
              <w:right w:val="single" w:sz="8" w:space="0" w:color="auto"/>
            </w:tcBorders>
            <w:vAlign w:val="bottom"/>
          </w:tcPr>
          <w:p w14:paraId="7EEEDE2A"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E2B"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маркетинг внутреннего</w:t>
            </w:r>
          </w:p>
        </w:tc>
        <w:tc>
          <w:tcPr>
            <w:tcW w:w="2740" w:type="dxa"/>
            <w:gridSpan w:val="2"/>
            <w:tcBorders>
              <w:right w:val="single" w:sz="8" w:space="0" w:color="auto"/>
            </w:tcBorders>
            <w:vAlign w:val="bottom"/>
          </w:tcPr>
          <w:p w14:paraId="7EEEDE2C"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маркетинг во</w:t>
            </w:r>
          </w:p>
        </w:tc>
        <w:tc>
          <w:tcPr>
            <w:tcW w:w="3560" w:type="dxa"/>
            <w:tcBorders>
              <w:right w:val="single" w:sz="8" w:space="0" w:color="auto"/>
            </w:tcBorders>
            <w:vAlign w:val="bottom"/>
          </w:tcPr>
          <w:p w14:paraId="7EEEDE2D" w14:textId="77777777" w:rsidR="00BD7B77" w:rsidRPr="00BD7B77" w:rsidRDefault="00BD7B77" w:rsidP="00BD7B77">
            <w:pPr>
              <w:spacing w:after="0" w:line="264" w:lineRule="exact"/>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контроль</w:t>
            </w:r>
          </w:p>
        </w:tc>
      </w:tr>
      <w:tr w:rsidR="00BD7B77" w:rsidRPr="00BD7B77" w14:paraId="7EEEDE33" w14:textId="77777777" w:rsidTr="008F61A4">
        <w:trPr>
          <w:gridAfter w:val="1"/>
          <w:wAfter w:w="30" w:type="dxa"/>
          <w:trHeight w:val="281"/>
          <w:jc w:val="center"/>
        </w:trPr>
        <w:tc>
          <w:tcPr>
            <w:tcW w:w="780" w:type="dxa"/>
            <w:tcBorders>
              <w:left w:val="single" w:sz="8" w:space="0" w:color="auto"/>
              <w:bottom w:val="single" w:sz="8" w:space="0" w:color="auto"/>
              <w:right w:val="single" w:sz="8" w:space="0" w:color="auto"/>
            </w:tcBorders>
            <w:vAlign w:val="bottom"/>
          </w:tcPr>
          <w:p w14:paraId="7EEEDE2F"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bottom w:val="single" w:sz="8" w:space="0" w:color="auto"/>
              <w:right w:val="single" w:sz="8" w:space="0" w:color="auto"/>
            </w:tcBorders>
            <w:vAlign w:val="bottom"/>
          </w:tcPr>
          <w:p w14:paraId="7EEEDE30"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туризма.</w:t>
            </w:r>
          </w:p>
        </w:tc>
        <w:tc>
          <w:tcPr>
            <w:tcW w:w="2740" w:type="dxa"/>
            <w:gridSpan w:val="2"/>
            <w:tcBorders>
              <w:bottom w:val="single" w:sz="8" w:space="0" w:color="auto"/>
              <w:right w:val="single" w:sz="8" w:space="0" w:color="auto"/>
            </w:tcBorders>
            <w:vAlign w:val="bottom"/>
          </w:tcPr>
          <w:p w14:paraId="7EEEDE31"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внутреннем туризме</w:t>
            </w:r>
          </w:p>
        </w:tc>
        <w:tc>
          <w:tcPr>
            <w:tcW w:w="3560" w:type="dxa"/>
            <w:tcBorders>
              <w:bottom w:val="single" w:sz="8" w:space="0" w:color="auto"/>
              <w:right w:val="single" w:sz="8" w:space="0" w:color="auto"/>
            </w:tcBorders>
            <w:vAlign w:val="bottom"/>
          </w:tcPr>
          <w:p w14:paraId="7EEEDE32"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E38" w14:textId="77777777" w:rsidTr="008F61A4">
        <w:trPr>
          <w:gridAfter w:val="1"/>
          <w:wAfter w:w="30" w:type="dxa"/>
          <w:trHeight w:val="273"/>
          <w:jc w:val="center"/>
        </w:trPr>
        <w:tc>
          <w:tcPr>
            <w:tcW w:w="780" w:type="dxa"/>
            <w:tcBorders>
              <w:left w:val="single" w:sz="8" w:space="0" w:color="auto"/>
              <w:right w:val="single" w:sz="8" w:space="0" w:color="auto"/>
            </w:tcBorders>
            <w:vAlign w:val="bottom"/>
          </w:tcPr>
          <w:p w14:paraId="7EEEDE34" w14:textId="77777777" w:rsidR="00BD7B77" w:rsidRPr="00BD7B77" w:rsidRDefault="00BD7B77" w:rsidP="00BD7B77">
            <w:pPr>
              <w:spacing w:after="0" w:line="273" w:lineRule="exact"/>
              <w:ind w:right="300"/>
              <w:jc w:val="right"/>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8.</w:t>
            </w:r>
          </w:p>
        </w:tc>
        <w:tc>
          <w:tcPr>
            <w:tcW w:w="2780" w:type="dxa"/>
            <w:tcBorders>
              <w:right w:val="single" w:sz="8" w:space="0" w:color="auto"/>
            </w:tcBorders>
            <w:vAlign w:val="bottom"/>
          </w:tcPr>
          <w:p w14:paraId="7EEEDE35"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Социально-</w:t>
            </w:r>
          </w:p>
        </w:tc>
        <w:tc>
          <w:tcPr>
            <w:tcW w:w="2740" w:type="dxa"/>
            <w:gridSpan w:val="2"/>
            <w:tcBorders>
              <w:right w:val="single" w:sz="8" w:space="0" w:color="auto"/>
            </w:tcBorders>
            <w:vAlign w:val="bottom"/>
          </w:tcPr>
          <w:p w14:paraId="7EEEDE36"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Социализация</w:t>
            </w:r>
          </w:p>
        </w:tc>
        <w:tc>
          <w:tcPr>
            <w:tcW w:w="3560" w:type="dxa"/>
            <w:tcBorders>
              <w:right w:val="single" w:sz="8" w:space="0" w:color="auto"/>
            </w:tcBorders>
            <w:vAlign w:val="bottom"/>
          </w:tcPr>
          <w:p w14:paraId="7EEEDE37" w14:textId="77777777" w:rsidR="00BD7B77" w:rsidRPr="00BD7B77" w:rsidRDefault="00BD7B77" w:rsidP="00BD7B77">
            <w:pPr>
              <w:spacing w:after="0" w:line="264" w:lineRule="exact"/>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Конспект, тематический</w:t>
            </w:r>
          </w:p>
        </w:tc>
      </w:tr>
      <w:tr w:rsidR="00BD7B77" w:rsidRPr="00BD7B77" w14:paraId="7EEEDE3D" w14:textId="77777777" w:rsidTr="008F61A4">
        <w:trPr>
          <w:gridAfter w:val="1"/>
          <w:wAfter w:w="30" w:type="dxa"/>
          <w:trHeight w:val="264"/>
          <w:jc w:val="center"/>
        </w:trPr>
        <w:tc>
          <w:tcPr>
            <w:tcW w:w="780" w:type="dxa"/>
            <w:tcBorders>
              <w:left w:val="single" w:sz="8" w:space="0" w:color="auto"/>
              <w:right w:val="single" w:sz="8" w:space="0" w:color="auto"/>
            </w:tcBorders>
            <w:vAlign w:val="bottom"/>
          </w:tcPr>
          <w:p w14:paraId="7EEEDE39"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E3A"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экономическое значение</w:t>
            </w:r>
          </w:p>
        </w:tc>
        <w:tc>
          <w:tcPr>
            <w:tcW w:w="2740" w:type="dxa"/>
            <w:gridSpan w:val="2"/>
            <w:tcBorders>
              <w:right w:val="single" w:sz="8" w:space="0" w:color="auto"/>
            </w:tcBorders>
            <w:vAlign w:val="bottom"/>
          </w:tcPr>
          <w:p w14:paraId="7EEEDE3B" w14:textId="77777777" w:rsidR="00BD7B77" w:rsidRPr="00BD7B77" w:rsidRDefault="00BD7B77" w:rsidP="00BD7B77">
            <w:pPr>
              <w:spacing w:after="0" w:line="264" w:lineRule="exact"/>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молодежи. Работа с</w:t>
            </w:r>
          </w:p>
        </w:tc>
        <w:tc>
          <w:tcPr>
            <w:tcW w:w="3560" w:type="dxa"/>
            <w:tcBorders>
              <w:right w:val="single" w:sz="8" w:space="0" w:color="auto"/>
            </w:tcBorders>
            <w:vAlign w:val="bottom"/>
          </w:tcPr>
          <w:p w14:paraId="7EEEDE3C" w14:textId="77777777" w:rsidR="00BD7B77" w:rsidRPr="00BD7B77" w:rsidRDefault="00BD7B77" w:rsidP="00BD7B77">
            <w:pPr>
              <w:spacing w:after="0" w:line="264" w:lineRule="exact"/>
              <w:ind w:left="10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контроль</w:t>
            </w:r>
          </w:p>
        </w:tc>
      </w:tr>
      <w:tr w:rsidR="00BD7B77" w:rsidRPr="00BD7B77" w14:paraId="7EEEDE42" w14:textId="77777777" w:rsidTr="008F61A4">
        <w:trPr>
          <w:gridAfter w:val="1"/>
          <w:wAfter w:w="30" w:type="dxa"/>
          <w:trHeight w:val="276"/>
          <w:jc w:val="center"/>
        </w:trPr>
        <w:tc>
          <w:tcPr>
            <w:tcW w:w="780" w:type="dxa"/>
            <w:tcBorders>
              <w:left w:val="single" w:sz="8" w:space="0" w:color="auto"/>
              <w:right w:val="single" w:sz="8" w:space="0" w:color="auto"/>
            </w:tcBorders>
            <w:vAlign w:val="bottom"/>
          </w:tcPr>
          <w:p w14:paraId="7EEEDE3E"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E3F"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внутреннего туризма.</w:t>
            </w:r>
          </w:p>
        </w:tc>
        <w:tc>
          <w:tcPr>
            <w:tcW w:w="2740" w:type="dxa"/>
            <w:gridSpan w:val="2"/>
            <w:tcBorders>
              <w:right w:val="single" w:sz="8" w:space="0" w:color="auto"/>
            </w:tcBorders>
            <w:vAlign w:val="bottom"/>
          </w:tcPr>
          <w:p w14:paraId="7EEEDE40"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инвалидами и</w:t>
            </w:r>
          </w:p>
        </w:tc>
        <w:tc>
          <w:tcPr>
            <w:tcW w:w="3560" w:type="dxa"/>
            <w:tcBorders>
              <w:right w:val="single" w:sz="8" w:space="0" w:color="auto"/>
            </w:tcBorders>
            <w:vAlign w:val="bottom"/>
          </w:tcPr>
          <w:p w14:paraId="7EEEDE41"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E47" w14:textId="77777777" w:rsidTr="008F61A4">
        <w:trPr>
          <w:gridAfter w:val="1"/>
          <w:wAfter w:w="30" w:type="dxa"/>
          <w:trHeight w:val="276"/>
          <w:jc w:val="center"/>
        </w:trPr>
        <w:tc>
          <w:tcPr>
            <w:tcW w:w="780" w:type="dxa"/>
            <w:tcBorders>
              <w:left w:val="single" w:sz="8" w:space="0" w:color="auto"/>
              <w:right w:val="single" w:sz="8" w:space="0" w:color="auto"/>
            </w:tcBorders>
            <w:vAlign w:val="bottom"/>
          </w:tcPr>
          <w:p w14:paraId="7EEEDE43"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E44"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40" w:type="dxa"/>
            <w:gridSpan w:val="2"/>
            <w:tcBorders>
              <w:right w:val="single" w:sz="8" w:space="0" w:color="auto"/>
            </w:tcBorders>
            <w:vAlign w:val="bottom"/>
          </w:tcPr>
          <w:p w14:paraId="7EEEDE45"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пенсионерами.</w:t>
            </w:r>
          </w:p>
        </w:tc>
        <w:tc>
          <w:tcPr>
            <w:tcW w:w="3560" w:type="dxa"/>
            <w:tcBorders>
              <w:right w:val="single" w:sz="8" w:space="0" w:color="auto"/>
            </w:tcBorders>
            <w:vAlign w:val="bottom"/>
          </w:tcPr>
          <w:p w14:paraId="7EEEDE46"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E4C" w14:textId="77777777" w:rsidTr="008F61A4">
        <w:trPr>
          <w:gridAfter w:val="1"/>
          <w:wAfter w:w="30" w:type="dxa"/>
          <w:trHeight w:val="276"/>
          <w:jc w:val="center"/>
        </w:trPr>
        <w:tc>
          <w:tcPr>
            <w:tcW w:w="780" w:type="dxa"/>
            <w:tcBorders>
              <w:left w:val="single" w:sz="8" w:space="0" w:color="auto"/>
              <w:right w:val="single" w:sz="8" w:space="0" w:color="auto"/>
            </w:tcBorders>
            <w:vAlign w:val="bottom"/>
          </w:tcPr>
          <w:p w14:paraId="7EEEDE48"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right w:val="single" w:sz="8" w:space="0" w:color="auto"/>
            </w:tcBorders>
            <w:vAlign w:val="bottom"/>
          </w:tcPr>
          <w:p w14:paraId="7EEEDE49"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40" w:type="dxa"/>
            <w:gridSpan w:val="2"/>
            <w:tcBorders>
              <w:right w:val="single" w:sz="8" w:space="0" w:color="auto"/>
            </w:tcBorders>
            <w:vAlign w:val="bottom"/>
          </w:tcPr>
          <w:p w14:paraId="7EEEDE4A"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Улучшение социальной</w:t>
            </w:r>
          </w:p>
        </w:tc>
        <w:tc>
          <w:tcPr>
            <w:tcW w:w="3560" w:type="dxa"/>
            <w:tcBorders>
              <w:right w:val="single" w:sz="8" w:space="0" w:color="auto"/>
            </w:tcBorders>
            <w:vAlign w:val="bottom"/>
          </w:tcPr>
          <w:p w14:paraId="7EEEDE4B"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r w:rsidR="00BD7B77" w:rsidRPr="00BD7B77" w14:paraId="7EEEDE51" w14:textId="77777777" w:rsidTr="008F61A4">
        <w:trPr>
          <w:gridAfter w:val="1"/>
          <w:wAfter w:w="30" w:type="dxa"/>
          <w:trHeight w:val="281"/>
          <w:jc w:val="center"/>
        </w:trPr>
        <w:tc>
          <w:tcPr>
            <w:tcW w:w="780" w:type="dxa"/>
            <w:tcBorders>
              <w:left w:val="single" w:sz="8" w:space="0" w:color="auto"/>
              <w:bottom w:val="single" w:sz="8" w:space="0" w:color="auto"/>
              <w:right w:val="single" w:sz="8" w:space="0" w:color="auto"/>
            </w:tcBorders>
            <w:vAlign w:val="bottom"/>
          </w:tcPr>
          <w:p w14:paraId="7EEEDE4D"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80" w:type="dxa"/>
            <w:tcBorders>
              <w:bottom w:val="single" w:sz="8" w:space="0" w:color="auto"/>
              <w:right w:val="single" w:sz="8" w:space="0" w:color="auto"/>
            </w:tcBorders>
            <w:vAlign w:val="bottom"/>
          </w:tcPr>
          <w:p w14:paraId="7EEEDE4E"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c>
          <w:tcPr>
            <w:tcW w:w="2740" w:type="dxa"/>
            <w:gridSpan w:val="2"/>
            <w:tcBorders>
              <w:bottom w:val="single" w:sz="8" w:space="0" w:color="auto"/>
              <w:right w:val="single" w:sz="8" w:space="0" w:color="auto"/>
            </w:tcBorders>
            <w:vAlign w:val="bottom"/>
          </w:tcPr>
          <w:p w14:paraId="7EEEDE4F" w14:textId="77777777" w:rsidR="00BD7B77" w:rsidRPr="00BD7B77" w:rsidRDefault="00BD7B77" w:rsidP="00BD7B77">
            <w:pPr>
              <w:spacing w:after="0" w:line="240" w:lineRule="auto"/>
              <w:ind w:left="80"/>
              <w:rPr>
                <w:rFonts w:ascii="Times New Roman" w:eastAsia="Times New Roman" w:hAnsi="Times New Roman" w:cs="Times New Roman"/>
                <w:sz w:val="24"/>
                <w:szCs w:val="24"/>
                <w:lang w:eastAsia="ru-RU"/>
              </w:rPr>
            </w:pPr>
            <w:r w:rsidRPr="00BD7B77">
              <w:rPr>
                <w:rFonts w:ascii="Times New Roman" w:eastAsia="Times New Roman" w:hAnsi="Times New Roman" w:cs="Times New Roman"/>
                <w:sz w:val="24"/>
                <w:szCs w:val="24"/>
                <w:lang w:eastAsia="ru-RU"/>
              </w:rPr>
              <w:t>среды</w:t>
            </w:r>
          </w:p>
        </w:tc>
        <w:tc>
          <w:tcPr>
            <w:tcW w:w="3560" w:type="dxa"/>
            <w:tcBorders>
              <w:bottom w:val="single" w:sz="8" w:space="0" w:color="auto"/>
              <w:right w:val="single" w:sz="8" w:space="0" w:color="auto"/>
            </w:tcBorders>
            <w:vAlign w:val="bottom"/>
          </w:tcPr>
          <w:p w14:paraId="7EEEDE50" w14:textId="77777777" w:rsidR="00BD7B77" w:rsidRPr="00BD7B77" w:rsidRDefault="00BD7B77" w:rsidP="00BD7B77">
            <w:pPr>
              <w:spacing w:after="0" w:line="240" w:lineRule="auto"/>
              <w:rPr>
                <w:rFonts w:ascii="Times New Roman" w:eastAsia="Times New Roman" w:hAnsi="Times New Roman" w:cs="Times New Roman"/>
                <w:sz w:val="24"/>
                <w:szCs w:val="24"/>
                <w:lang w:eastAsia="ru-RU"/>
              </w:rPr>
            </w:pPr>
          </w:p>
        </w:tc>
      </w:tr>
    </w:tbl>
    <w:p w14:paraId="7EEEDE52" w14:textId="77777777" w:rsidR="00BD7B77" w:rsidRDefault="00BD7B77">
      <w:pPr>
        <w:rPr>
          <w:rFonts w:ascii="Times New Roman" w:hAnsi="Times New Roman" w:cs="Times New Roman"/>
          <w:sz w:val="24"/>
          <w:szCs w:val="24"/>
        </w:rPr>
      </w:pPr>
    </w:p>
    <w:p w14:paraId="7EEEDE53" w14:textId="77777777" w:rsidR="00BD7B77" w:rsidRPr="005B6865" w:rsidRDefault="005C3AAE" w:rsidP="005C3AAE">
      <w:pPr>
        <w:keepNext/>
        <w:keepLines/>
        <w:spacing w:before="40" w:after="0" w:line="240" w:lineRule="auto"/>
        <w:ind w:left="360"/>
        <w:outlineLvl w:val="1"/>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3. </w:t>
      </w:r>
      <w:r w:rsidR="00BD7B77" w:rsidRPr="005B6865">
        <w:rPr>
          <w:rFonts w:ascii="Times New Roman" w:eastAsia="Times New Roman" w:hAnsi="Times New Roman" w:cs="Times New Roman"/>
          <w:b/>
          <w:sz w:val="26"/>
          <w:szCs w:val="26"/>
          <w:lang w:eastAsia="ru-RU"/>
        </w:rPr>
        <w:t>Рекомендации по организации самостоятельной работы обучающихся</w:t>
      </w:r>
    </w:p>
    <w:p w14:paraId="7EEEDE54" w14:textId="77777777" w:rsidR="00BD7B77" w:rsidRPr="005B6865" w:rsidRDefault="00BD7B77" w:rsidP="00BD7B77">
      <w:pPr>
        <w:spacing w:after="0" w:line="240" w:lineRule="auto"/>
        <w:rPr>
          <w:rFonts w:ascii="Times New Roman" w:eastAsia="Times New Roman" w:hAnsi="Times New Roman" w:cs="Times New Roman"/>
          <w:b/>
          <w:sz w:val="24"/>
          <w:szCs w:val="24"/>
          <w:lang w:eastAsia="ru-RU"/>
        </w:rPr>
      </w:pPr>
    </w:p>
    <w:p w14:paraId="7EEEDE55" w14:textId="77777777" w:rsidR="005C3AAE" w:rsidRPr="00F02101" w:rsidRDefault="005C3AAE" w:rsidP="005C3AAE">
      <w:pPr>
        <w:keepNext/>
        <w:keepLines/>
        <w:spacing w:before="40" w:after="0" w:line="240" w:lineRule="auto"/>
        <w:outlineLvl w:val="1"/>
        <w:rPr>
          <w:rFonts w:ascii="Times New Roman" w:eastAsia="Times New Roman" w:hAnsi="Times New Roman" w:cs="Times New Roman"/>
          <w:b/>
          <w:sz w:val="26"/>
          <w:szCs w:val="26"/>
          <w:lang w:eastAsia="ru-RU"/>
        </w:rPr>
      </w:pPr>
      <w:bookmarkStart w:id="2" w:name="_Toc1572539"/>
      <w:r w:rsidRPr="00F02101">
        <w:rPr>
          <w:rFonts w:ascii="Times New Roman" w:eastAsia="Times New Roman" w:hAnsi="Times New Roman" w:cs="Times New Roman"/>
          <w:b/>
          <w:sz w:val="26"/>
          <w:szCs w:val="26"/>
          <w:lang w:eastAsia="ru-RU"/>
        </w:rPr>
        <w:t>3.2 Методические рекомендации для студентов</w:t>
      </w:r>
      <w:bookmarkEnd w:id="2"/>
      <w:r>
        <w:rPr>
          <w:rFonts w:ascii="Times New Roman" w:eastAsia="Times New Roman" w:hAnsi="Times New Roman" w:cs="Times New Roman"/>
          <w:b/>
          <w:sz w:val="26"/>
          <w:szCs w:val="26"/>
          <w:lang w:eastAsia="ru-RU"/>
        </w:rPr>
        <w:t xml:space="preserve"> </w:t>
      </w:r>
      <w:r w:rsidRPr="00F02101">
        <w:rPr>
          <w:rFonts w:ascii="Times New Roman" w:eastAsia="Times New Roman" w:hAnsi="Times New Roman" w:cs="Times New Roman"/>
          <w:b/>
          <w:sz w:val="26"/>
          <w:szCs w:val="26"/>
          <w:lang w:eastAsia="ru-RU"/>
        </w:rPr>
        <w:t xml:space="preserve"> </w:t>
      </w:r>
      <w:bookmarkStart w:id="3" w:name="_Toc1572540"/>
      <w:r w:rsidRPr="00F02101">
        <w:rPr>
          <w:rFonts w:ascii="Times New Roman" w:eastAsia="Times New Roman" w:hAnsi="Times New Roman" w:cs="Times New Roman"/>
          <w:b/>
          <w:sz w:val="26"/>
          <w:szCs w:val="26"/>
          <w:lang w:eastAsia="ru-RU"/>
        </w:rPr>
        <w:t>по отдельным формам самостоятельной работы</w:t>
      </w:r>
      <w:bookmarkEnd w:id="3"/>
      <w:r w:rsidRPr="00F02101">
        <w:rPr>
          <w:rFonts w:ascii="Times New Roman" w:eastAsia="Times New Roman" w:hAnsi="Times New Roman" w:cs="Times New Roman"/>
          <w:b/>
          <w:sz w:val="26"/>
          <w:szCs w:val="26"/>
          <w:lang w:eastAsia="ru-RU"/>
        </w:rPr>
        <w:t xml:space="preserve"> </w:t>
      </w:r>
    </w:p>
    <w:p w14:paraId="7EEEDE56" w14:textId="77777777" w:rsidR="005C3AAE" w:rsidRPr="00F02101" w:rsidRDefault="005C3AAE" w:rsidP="005C3AAE">
      <w:pPr>
        <w:tabs>
          <w:tab w:val="num" w:pos="284"/>
        </w:tabs>
        <w:autoSpaceDE w:val="0"/>
        <w:autoSpaceDN w:val="0"/>
        <w:adjustRightInd w:val="0"/>
        <w:spacing w:after="0" w:line="240" w:lineRule="auto"/>
        <w:ind w:firstLine="567"/>
        <w:rPr>
          <w:rFonts w:ascii="Times New Roman" w:eastAsia="Times New Roman" w:hAnsi="Times New Roman" w:cs="Times New Roman"/>
          <w:b/>
          <w:bCs/>
          <w:i/>
          <w:iCs/>
          <w:sz w:val="24"/>
          <w:szCs w:val="24"/>
          <w:lang w:eastAsia="ru-RU"/>
        </w:rPr>
      </w:pPr>
    </w:p>
    <w:tbl>
      <w:tblPr>
        <w:tblStyle w:val="a3"/>
        <w:tblW w:w="0" w:type="auto"/>
        <w:tblInd w:w="-318" w:type="dxa"/>
        <w:tblLook w:val="04A0" w:firstRow="1" w:lastRow="0" w:firstColumn="1" w:lastColumn="0" w:noHBand="0" w:noVBand="1"/>
      </w:tblPr>
      <w:tblGrid>
        <w:gridCol w:w="880"/>
        <w:gridCol w:w="1985"/>
        <w:gridCol w:w="6798"/>
      </w:tblGrid>
      <w:tr w:rsidR="005C3AAE" w:rsidRPr="00F02101" w14:paraId="7EEEDE5B" w14:textId="77777777" w:rsidTr="008F61A4">
        <w:trPr>
          <w:trHeight w:val="1322"/>
        </w:trPr>
        <w:tc>
          <w:tcPr>
            <w:tcW w:w="880" w:type="dxa"/>
          </w:tcPr>
          <w:p w14:paraId="7EEEDE57" w14:textId="77777777" w:rsidR="005C3AAE" w:rsidRPr="00F02101" w:rsidRDefault="005C3AAE" w:rsidP="008F61A4">
            <w:pPr>
              <w:tabs>
                <w:tab w:val="num" w:pos="284"/>
              </w:tabs>
              <w:jc w:val="center"/>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t>№</w:t>
            </w:r>
          </w:p>
          <w:p w14:paraId="7EEEDE58" w14:textId="77777777" w:rsidR="005C3AAE" w:rsidRPr="00F02101" w:rsidRDefault="005C3AAE" w:rsidP="008F61A4">
            <w:pPr>
              <w:tabs>
                <w:tab w:val="num" w:pos="284"/>
              </w:tabs>
              <w:jc w:val="center"/>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t>п/п</w:t>
            </w:r>
          </w:p>
        </w:tc>
        <w:tc>
          <w:tcPr>
            <w:tcW w:w="1985" w:type="dxa"/>
          </w:tcPr>
          <w:p w14:paraId="7EEEDE59" w14:textId="77777777" w:rsidR="005C3AAE" w:rsidRPr="00F02101" w:rsidRDefault="005C3AAE" w:rsidP="008F61A4">
            <w:pPr>
              <w:tabs>
                <w:tab w:val="num" w:pos="284"/>
              </w:tabs>
              <w:jc w:val="center"/>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t>Форма самостоятельной работы в соответствии с таблицей 1 рекомендаций</w:t>
            </w:r>
          </w:p>
        </w:tc>
        <w:tc>
          <w:tcPr>
            <w:tcW w:w="6798" w:type="dxa"/>
          </w:tcPr>
          <w:p w14:paraId="7EEEDE5A" w14:textId="77777777" w:rsidR="005C3AAE" w:rsidRPr="00F02101" w:rsidRDefault="005C3AAE" w:rsidP="008F61A4">
            <w:pPr>
              <w:tabs>
                <w:tab w:val="num" w:pos="284"/>
              </w:tabs>
              <w:jc w:val="center"/>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t>Методические рекомендации для студентов</w:t>
            </w:r>
          </w:p>
        </w:tc>
      </w:tr>
      <w:tr w:rsidR="005C3AAE" w:rsidRPr="00F02101" w14:paraId="7EEEDE6D" w14:textId="77777777" w:rsidTr="008F61A4">
        <w:tc>
          <w:tcPr>
            <w:tcW w:w="880" w:type="dxa"/>
          </w:tcPr>
          <w:p w14:paraId="7EEEDE5C" w14:textId="77777777" w:rsidR="005C3AAE" w:rsidRPr="00F02101" w:rsidRDefault="005C3AAE" w:rsidP="008F61A4">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t>1.</w:t>
            </w:r>
          </w:p>
        </w:tc>
        <w:tc>
          <w:tcPr>
            <w:tcW w:w="1985" w:type="dxa"/>
          </w:tcPr>
          <w:p w14:paraId="7EEEDE5D" w14:textId="77777777" w:rsidR="005C3AAE" w:rsidRPr="00F02101" w:rsidRDefault="005C3AAE" w:rsidP="008F61A4">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Cs w:val="20"/>
                <w:lang w:eastAsia="ru-RU"/>
              </w:rPr>
              <w:t>Контрольная работа</w:t>
            </w:r>
          </w:p>
        </w:tc>
        <w:tc>
          <w:tcPr>
            <w:tcW w:w="6798" w:type="dxa"/>
          </w:tcPr>
          <w:p w14:paraId="7EEEDE5E" w14:textId="77777777" w:rsidR="005C3AAE" w:rsidRPr="00F02101" w:rsidRDefault="005C3AAE" w:rsidP="008F61A4">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Контрольная работа выполняется студентами в рамках изучения дисциплины «Экскурсоведение» на дневном  отделении. Написание контрольной работы предполагается  в соответствии с нижеизложенным заданием. Контрольная работа выполняется и представляется на рецензию в сроки, указанные учебным планом до зачета. Если работа не зачтена, то студент должен ее доработать и представить на повторную рецензию. Студент допускается к зачету только после сдачи и зачета контрольной работы.</w:t>
            </w:r>
          </w:p>
          <w:p w14:paraId="7EEEDE5F" w14:textId="77777777" w:rsidR="005C3AAE" w:rsidRPr="00F02101" w:rsidRDefault="005C3AAE" w:rsidP="008F61A4">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xml:space="preserve">Цель: сформировать у студента навыки самостоятельной работы. </w:t>
            </w:r>
          </w:p>
          <w:p w14:paraId="7EEEDE60" w14:textId="77777777" w:rsidR="005C3AAE" w:rsidRPr="00F02101" w:rsidRDefault="005C3AAE" w:rsidP="008F61A4">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Требования и рекомендации к выполнению контрольной работы.</w:t>
            </w:r>
          </w:p>
          <w:p w14:paraId="7EEEDE61" w14:textId="77777777" w:rsidR="005C3AAE" w:rsidRPr="00F02101" w:rsidRDefault="005C3AAE" w:rsidP="008F61A4">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Контрольная работа должна быть выполнена в машинописном или рукописном варианте на бумаге форматом А4.</w:t>
            </w:r>
          </w:p>
          <w:p w14:paraId="7EEEDE62" w14:textId="77777777" w:rsidR="005C3AAE" w:rsidRPr="00F02101" w:rsidRDefault="005C3AAE" w:rsidP="008F61A4">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lastRenderedPageBreak/>
              <w:t>На титульном листе указывается название университета. В середине листа дается номер контрольной работы, фамилия и инициалы студента, название факультета, кафедры и номер группы.</w:t>
            </w:r>
          </w:p>
          <w:p w14:paraId="7EEEDE63" w14:textId="77777777" w:rsidR="005C3AAE" w:rsidRPr="00F02101" w:rsidRDefault="005C3AAE" w:rsidP="008F61A4">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Ниже с правой стороны указывается научное звание, фамилия и инициалы преподавателя – руководителя контрольной работы. В конце листа указывается год.</w:t>
            </w:r>
          </w:p>
          <w:p w14:paraId="7EEEDE64" w14:textId="77777777" w:rsidR="005C3AAE" w:rsidRPr="00F02101" w:rsidRDefault="005C3AAE" w:rsidP="008F61A4">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При оформлении контрольной работы необходимо учитывать следующие требования:</w:t>
            </w:r>
          </w:p>
          <w:p w14:paraId="7EEEDE65" w14:textId="77777777" w:rsidR="005C3AAE" w:rsidRPr="00F02101" w:rsidRDefault="005C3AAE" w:rsidP="008F61A4">
            <w:pPr>
              <w:tabs>
                <w:tab w:val="num" w:pos="720"/>
              </w:tabs>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формулировку вопроса, предваряет ответ студента на него;</w:t>
            </w:r>
          </w:p>
          <w:p w14:paraId="7EEEDE66" w14:textId="77777777" w:rsidR="005C3AAE" w:rsidRPr="00F02101" w:rsidRDefault="005C3AAE" w:rsidP="008F61A4">
            <w:pPr>
              <w:tabs>
                <w:tab w:val="num" w:pos="720"/>
              </w:tabs>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каждый новый вопрос начинается с нового листа;</w:t>
            </w:r>
          </w:p>
          <w:p w14:paraId="7EEEDE67" w14:textId="77777777" w:rsidR="005C3AAE" w:rsidRPr="00F02101" w:rsidRDefault="005C3AAE" w:rsidP="008F61A4">
            <w:pPr>
              <w:tabs>
                <w:tab w:val="num" w:pos="720"/>
              </w:tabs>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нумерация страниц начинается с введения;</w:t>
            </w:r>
          </w:p>
          <w:p w14:paraId="7EEEDE68" w14:textId="77777777" w:rsidR="005C3AAE" w:rsidRPr="00F02101" w:rsidRDefault="005C3AAE" w:rsidP="008F61A4">
            <w:pPr>
              <w:tabs>
                <w:tab w:val="num" w:pos="720"/>
              </w:tabs>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используемая литература и сайты Интернета указываются в конце работы в отдельном списке;</w:t>
            </w:r>
          </w:p>
          <w:p w14:paraId="7EEEDE69" w14:textId="77777777" w:rsidR="005C3AAE" w:rsidRPr="00F02101" w:rsidRDefault="005C3AAE" w:rsidP="008F61A4">
            <w:pPr>
              <w:tabs>
                <w:tab w:val="num" w:pos="720"/>
              </w:tabs>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цитирование источников в тексте оформляется соответствующими сносками внизу листа;</w:t>
            </w:r>
          </w:p>
          <w:p w14:paraId="7EEEDE6A" w14:textId="77777777" w:rsidR="005C3AAE" w:rsidRPr="00F02101" w:rsidRDefault="005C3AAE" w:rsidP="008F61A4">
            <w:pPr>
              <w:tabs>
                <w:tab w:val="num" w:pos="720"/>
              </w:tabs>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на используемую статистическую информацию обязательно должны делаться ссылки либо внизу листа, либо в тексте в скобках с указанием порядкового номера в списке литературы.</w:t>
            </w:r>
          </w:p>
          <w:p w14:paraId="7EEEDE6B" w14:textId="77777777" w:rsidR="005C3AAE" w:rsidRPr="00F02101" w:rsidRDefault="005C3AAE" w:rsidP="008F61A4">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xml:space="preserve">При оформлении контрольной  работы необходимо учесть, что работа должна быть выполнена с использованием компьютера на одной стороне листа белой бумаги формата А4, через полтора интервала, шрифт «14», «Times New Roman». Текст следует печатать, соблюдая следующие размеры полей: левое - </w:t>
            </w:r>
            <w:smartTag w:uri="urn:schemas-microsoft-com:office:smarttags" w:element="metricconverter">
              <w:smartTagPr>
                <w:attr w:name="ProductID" w:val="30 мм"/>
              </w:smartTagPr>
              <w:r w:rsidRPr="00F02101">
                <w:rPr>
                  <w:rFonts w:ascii="Times New Roman" w:eastAsia="Times New Roman" w:hAnsi="Times New Roman" w:cs="Times New Roman"/>
                  <w:lang w:eastAsia="ru-RU"/>
                </w:rPr>
                <w:t>30 мм</w:t>
              </w:r>
            </w:smartTag>
            <w:r w:rsidRPr="00F02101">
              <w:rPr>
                <w:rFonts w:ascii="Times New Roman" w:eastAsia="Times New Roman" w:hAnsi="Times New Roman" w:cs="Times New Roman"/>
                <w:lang w:eastAsia="ru-RU"/>
              </w:rPr>
              <w:t xml:space="preserve">, правое - </w:t>
            </w:r>
            <w:smartTag w:uri="urn:schemas-microsoft-com:office:smarttags" w:element="metricconverter">
              <w:smartTagPr>
                <w:attr w:name="ProductID" w:val="15 мм"/>
              </w:smartTagPr>
              <w:r w:rsidRPr="00F02101">
                <w:rPr>
                  <w:rFonts w:ascii="Times New Roman" w:eastAsia="Times New Roman" w:hAnsi="Times New Roman" w:cs="Times New Roman"/>
                  <w:lang w:eastAsia="ru-RU"/>
                </w:rPr>
                <w:t>15 мм</w:t>
              </w:r>
            </w:smartTag>
            <w:r w:rsidRPr="00F02101">
              <w:rPr>
                <w:rFonts w:ascii="Times New Roman" w:eastAsia="Times New Roman" w:hAnsi="Times New Roman" w:cs="Times New Roman"/>
                <w:lang w:eastAsia="ru-RU"/>
              </w:rPr>
              <w:t xml:space="preserve">, верхнее - </w:t>
            </w:r>
            <w:smartTag w:uri="urn:schemas-microsoft-com:office:smarttags" w:element="metricconverter">
              <w:smartTagPr>
                <w:attr w:name="ProductID" w:val="20 мм"/>
              </w:smartTagPr>
              <w:r w:rsidRPr="00F02101">
                <w:rPr>
                  <w:rFonts w:ascii="Times New Roman" w:eastAsia="Times New Roman" w:hAnsi="Times New Roman" w:cs="Times New Roman"/>
                  <w:lang w:eastAsia="ru-RU"/>
                </w:rPr>
                <w:t>20 мм</w:t>
              </w:r>
            </w:smartTag>
            <w:r w:rsidRPr="00F02101">
              <w:rPr>
                <w:rFonts w:ascii="Times New Roman" w:eastAsia="Times New Roman" w:hAnsi="Times New Roman" w:cs="Times New Roman"/>
                <w:lang w:eastAsia="ru-RU"/>
              </w:rPr>
              <w:t xml:space="preserve">, и нижнее - </w:t>
            </w:r>
            <w:smartTag w:uri="urn:schemas-microsoft-com:office:smarttags" w:element="metricconverter">
              <w:smartTagPr>
                <w:attr w:name="ProductID" w:val="25 мм"/>
              </w:smartTagPr>
              <w:r w:rsidRPr="00F02101">
                <w:rPr>
                  <w:rFonts w:ascii="Times New Roman" w:eastAsia="Times New Roman" w:hAnsi="Times New Roman" w:cs="Times New Roman"/>
                  <w:lang w:eastAsia="ru-RU"/>
                </w:rPr>
                <w:t>25 мм</w:t>
              </w:r>
            </w:smartTag>
            <w:r w:rsidRPr="00F02101">
              <w:rPr>
                <w:rFonts w:ascii="Times New Roman" w:eastAsia="Times New Roman" w:hAnsi="Times New Roman" w:cs="Times New Roman"/>
                <w:lang w:eastAsia="ru-RU"/>
              </w:rPr>
              <w:t xml:space="preserve">. </w:t>
            </w:r>
          </w:p>
          <w:p w14:paraId="7EEEDE6C" w14:textId="77777777" w:rsidR="005C3AAE" w:rsidRPr="00F02101" w:rsidRDefault="005C3AAE" w:rsidP="008F61A4">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Ссылки на литературу, которая была использована при написании работы, следует указывать в квадратных скобках. При этом первая цифра обозначает номер источника в списке литературы, а через запятую – номер страницы источника, с которой взята информация.</w:t>
            </w:r>
          </w:p>
        </w:tc>
      </w:tr>
      <w:tr w:rsidR="005C3AAE" w:rsidRPr="00F02101" w14:paraId="7EEEDE76" w14:textId="77777777" w:rsidTr="008F61A4">
        <w:tc>
          <w:tcPr>
            <w:tcW w:w="880" w:type="dxa"/>
          </w:tcPr>
          <w:p w14:paraId="7EEEDE6E" w14:textId="77777777" w:rsidR="005C3AAE" w:rsidRPr="00F02101" w:rsidRDefault="005C3AAE" w:rsidP="008F61A4">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lastRenderedPageBreak/>
              <w:t>2.</w:t>
            </w:r>
          </w:p>
        </w:tc>
        <w:tc>
          <w:tcPr>
            <w:tcW w:w="1985" w:type="dxa"/>
          </w:tcPr>
          <w:p w14:paraId="7EEEDE6F" w14:textId="77777777" w:rsidR="005C3AAE" w:rsidRPr="00F02101" w:rsidRDefault="005C3AAE" w:rsidP="008F61A4">
            <w:pPr>
              <w:tabs>
                <w:tab w:val="num" w:pos="284"/>
              </w:tabs>
              <w:rPr>
                <w:rFonts w:ascii="Times New Roman" w:eastAsia="Times New Roman" w:hAnsi="Times New Roman" w:cs="Times New Roman"/>
                <w:i/>
                <w:color w:val="FF0000"/>
                <w:sz w:val="20"/>
                <w:szCs w:val="20"/>
                <w:lang w:eastAsia="ru-RU"/>
              </w:rPr>
            </w:pPr>
            <w:r w:rsidRPr="00F02101">
              <w:rPr>
                <w:rFonts w:ascii="Times New Roman" w:eastAsia="Times New Roman" w:hAnsi="Times New Roman" w:cs="Times New Roman"/>
                <w:iCs/>
                <w:szCs w:val="20"/>
                <w:lang w:eastAsia="ru-RU"/>
              </w:rPr>
              <w:t>Диспут</w:t>
            </w:r>
          </w:p>
        </w:tc>
        <w:tc>
          <w:tcPr>
            <w:tcW w:w="6798" w:type="dxa"/>
          </w:tcPr>
          <w:p w14:paraId="7EEEDE70" w14:textId="77777777" w:rsidR="005C3AAE" w:rsidRPr="00F02101" w:rsidRDefault="005C3AAE" w:rsidP="008F61A4">
            <w:pPr>
              <w:spacing w:before="100" w:beforeAutospacing="1" w:after="100" w:afterAutospacing="1"/>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Форма дискуссии представляет собой обмен мнениями во всех его формах. Соответствующий метод обучения заключается в проведении обсуждений по конкретной проблеме в относительно небольших группах обучающихся (от 6 до 15 чел.). Учебная дискуссия отличается тем, что ее проблематика нова лишь для группы лиц, участвующих в дискуссии; ее ориентировочный результат известен организатору. Цель учебной дискуссии – овладение участниками методами ведения обсуждения, поиска и формулирования аргументов, их анализа. Грамотно организованная учебная дискуссия является фактором развития коммуникативных и аналитических способностей, позволяет выявить уровень представлений по определенной теме, проблеме.</w:t>
            </w:r>
            <w:r w:rsidRPr="00F02101">
              <w:rPr>
                <w:rFonts w:ascii="Times New Roman" w:eastAsia="Times New Roman" w:hAnsi="Times New Roman" w:cs="Times New Roman"/>
                <w:lang w:eastAsia="ru-RU"/>
              </w:rPr>
              <w:br/>
            </w:r>
            <w:r w:rsidRPr="00F02101">
              <w:rPr>
                <w:rFonts w:ascii="Times New Roman" w:eastAsia="Times New Roman" w:hAnsi="Times New Roman" w:cs="Times New Roman"/>
                <w:lang w:eastAsia="ru-RU"/>
              </w:rPr>
              <w:br/>
              <w:t>Среди факторов углубленного усвоения материала в ходе дискуссии выделяются:</w:t>
            </w:r>
            <w:r w:rsidRPr="00F02101">
              <w:rPr>
                <w:rFonts w:ascii="Times New Roman" w:eastAsia="Times New Roman" w:hAnsi="Times New Roman" w:cs="Times New Roman"/>
                <w:lang w:eastAsia="ru-RU"/>
              </w:rPr>
              <w:br/>
              <w:t xml:space="preserve">- обмен информацией; </w:t>
            </w:r>
            <w:r w:rsidRPr="00F02101">
              <w:rPr>
                <w:rFonts w:ascii="Times New Roman" w:eastAsia="Times New Roman" w:hAnsi="Times New Roman" w:cs="Times New Roman"/>
                <w:lang w:eastAsia="ru-RU"/>
              </w:rPr>
              <w:br/>
              <w:t>- стимулирование разных подходов к сути обсуждаемых вопросов;</w:t>
            </w:r>
            <w:r w:rsidRPr="00F02101">
              <w:rPr>
                <w:rFonts w:ascii="Times New Roman" w:eastAsia="Times New Roman" w:hAnsi="Times New Roman" w:cs="Times New Roman"/>
                <w:lang w:eastAsia="ru-RU"/>
              </w:rPr>
              <w:br/>
              <w:t xml:space="preserve">- согласование несовпадающих мнений и предложений по их оценке; - возможность отвергать любое из высказываемых мнений; </w:t>
            </w:r>
            <w:r w:rsidRPr="00F02101">
              <w:rPr>
                <w:rFonts w:ascii="Times New Roman" w:eastAsia="Times New Roman" w:hAnsi="Times New Roman" w:cs="Times New Roman"/>
                <w:lang w:eastAsia="ru-RU"/>
              </w:rPr>
              <w:br/>
              <w:t>- побуждение участников к поиску группового соглашения.</w:t>
            </w:r>
          </w:p>
          <w:p w14:paraId="7EEEDE71" w14:textId="77777777" w:rsidR="005C3AAE" w:rsidRPr="00F02101" w:rsidRDefault="005C3AAE" w:rsidP="008F61A4">
            <w:pPr>
              <w:spacing w:before="100" w:beforeAutospacing="1" w:after="100" w:afterAutospacing="1"/>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Последовательность этапов группового обсуждения проблемы:</w:t>
            </w:r>
            <w:r w:rsidRPr="00F02101">
              <w:rPr>
                <w:rFonts w:ascii="Times New Roman" w:eastAsia="Times New Roman" w:hAnsi="Times New Roman" w:cs="Times New Roman"/>
                <w:lang w:eastAsia="ru-RU"/>
              </w:rPr>
              <w:br/>
            </w:r>
            <w:r w:rsidRPr="00F02101">
              <w:rPr>
                <w:rFonts w:ascii="Times New Roman" w:eastAsia="Times New Roman" w:hAnsi="Times New Roman" w:cs="Times New Roman"/>
                <w:i/>
                <w:iCs/>
                <w:lang w:eastAsia="ru-RU"/>
              </w:rPr>
              <w:t>-</w:t>
            </w:r>
            <w:r w:rsidRPr="00F02101">
              <w:rPr>
                <w:rFonts w:ascii="Times New Roman" w:eastAsia="Times New Roman" w:hAnsi="Times New Roman" w:cs="Times New Roman"/>
                <w:lang w:eastAsia="ru-RU"/>
              </w:rPr>
              <w:t xml:space="preserve"> поиск и определение проблемы (затруднения), ре</w:t>
            </w:r>
            <w:r w:rsidRPr="00F02101">
              <w:rPr>
                <w:rFonts w:ascii="Times New Roman" w:eastAsia="Times New Roman" w:hAnsi="Times New Roman" w:cs="Times New Roman"/>
                <w:lang w:eastAsia="ru-RU"/>
              </w:rPr>
              <w:softHyphen/>
              <w:t>шаемые групповыми методами (путем выработки общего подхода, достижения согласия);</w:t>
            </w:r>
          </w:p>
          <w:p w14:paraId="7EEEDE72" w14:textId="77777777" w:rsidR="005C3AAE" w:rsidRPr="00F02101" w:rsidRDefault="005C3AAE" w:rsidP="008F61A4">
            <w:pPr>
              <w:spacing w:before="100" w:beforeAutospacing="1" w:after="100" w:afterAutospacing="1"/>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формулировка проблемы в ходе группового анализа, обсуждения;</w:t>
            </w:r>
            <w:r w:rsidRPr="00F02101">
              <w:rPr>
                <w:rFonts w:ascii="Times New Roman" w:eastAsia="Times New Roman" w:hAnsi="Times New Roman" w:cs="Times New Roman"/>
                <w:lang w:eastAsia="ru-RU"/>
              </w:rPr>
              <w:br/>
              <w:t>- анализ проблемы;</w:t>
            </w:r>
            <w:r w:rsidRPr="00F02101">
              <w:rPr>
                <w:rFonts w:ascii="Times New Roman" w:eastAsia="Times New Roman" w:hAnsi="Times New Roman" w:cs="Times New Roman"/>
                <w:lang w:eastAsia="ru-RU"/>
              </w:rPr>
              <w:br/>
            </w:r>
            <w:r w:rsidRPr="00F02101">
              <w:rPr>
                <w:rFonts w:ascii="Times New Roman" w:eastAsia="Times New Roman" w:hAnsi="Times New Roman" w:cs="Times New Roman"/>
                <w:lang w:eastAsia="ru-RU"/>
              </w:rPr>
              <w:lastRenderedPageBreak/>
              <w:t>- попытки найти решение проблемы (они могут пред</w:t>
            </w:r>
            <w:r w:rsidRPr="00F02101">
              <w:rPr>
                <w:rFonts w:ascii="Times New Roman" w:eastAsia="Times New Roman" w:hAnsi="Times New Roman" w:cs="Times New Roman"/>
                <w:lang w:eastAsia="ru-RU"/>
              </w:rPr>
              <w:softHyphen/>
              <w:t>ставлять собой процесс, включающий обсуждение, сбор данных, привлечение дополнительных источников инфор</w:t>
            </w:r>
            <w:r w:rsidRPr="00F02101">
              <w:rPr>
                <w:rFonts w:ascii="Times New Roman" w:eastAsia="Times New Roman" w:hAnsi="Times New Roman" w:cs="Times New Roman"/>
                <w:lang w:eastAsia="ru-RU"/>
              </w:rPr>
              <w:softHyphen/>
              <w:t>мации и т.д.; группа делает предварительные выводы, проводит сбор мнений и т.д., продвигаясь к согласию);</w:t>
            </w:r>
          </w:p>
          <w:p w14:paraId="7EEEDE73" w14:textId="77777777" w:rsidR="005C3AAE" w:rsidRPr="00F02101" w:rsidRDefault="005C3AAE" w:rsidP="008F61A4">
            <w:pPr>
              <w:spacing w:before="100" w:beforeAutospacing="1" w:after="100" w:afterAutospacing="1"/>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Дискуссия также может предполагать «эволюционное» усложнение организационных условий:</w:t>
            </w:r>
            <w:r w:rsidRPr="00F02101">
              <w:rPr>
                <w:rFonts w:ascii="Times New Roman" w:eastAsia="Times New Roman" w:hAnsi="Times New Roman" w:cs="Times New Roman"/>
                <w:lang w:eastAsia="ru-RU"/>
              </w:rPr>
              <w:br/>
              <w:t>- дискуссия с преподавателем в роли ведущего;</w:t>
            </w:r>
            <w:r w:rsidRPr="00F02101">
              <w:rPr>
                <w:rFonts w:ascii="Times New Roman" w:eastAsia="Times New Roman" w:hAnsi="Times New Roman" w:cs="Times New Roman"/>
                <w:lang w:eastAsia="ru-RU"/>
              </w:rPr>
              <w:br/>
              <w:t>- дискуссия с учащимися в роли ведущего;</w:t>
            </w:r>
            <w:r w:rsidRPr="00F02101">
              <w:rPr>
                <w:rFonts w:ascii="Times New Roman" w:eastAsia="Times New Roman" w:hAnsi="Times New Roman" w:cs="Times New Roman"/>
                <w:lang w:eastAsia="ru-RU"/>
              </w:rPr>
              <w:br/>
              <w:t>- дискуссия без ведущего (самоорганизующаяся).</w:t>
            </w:r>
          </w:p>
          <w:p w14:paraId="7EEEDE74" w14:textId="77777777" w:rsidR="005C3AAE" w:rsidRPr="00F02101" w:rsidRDefault="005C3AAE" w:rsidP="008F61A4">
            <w:pPr>
              <w:spacing w:before="100" w:beforeAutospacing="1" w:after="100" w:afterAutospacing="1"/>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Успех дискуссии определяется выполнением следующих требований: вопросы дискуссии должны быть сформулированы интересно, быть актуальными; руководитель дискуссии должен отлично знать не только предмет обсуждения, но и смежные предметы; речь ведущего должна быть художественной, яркой, эмоциональной, способствовать созданию эмоционально-нравственной ситуации; осознанный выбор ведущего обсуждение внутри группы, а также выбор докладчика; контроль за построением взаимоотношений студентов, за корректностью формулировок.</w:t>
            </w:r>
          </w:p>
          <w:p w14:paraId="7EEEDE75" w14:textId="77777777" w:rsidR="005C3AAE" w:rsidRPr="00F02101" w:rsidRDefault="005C3AAE" w:rsidP="008F61A4">
            <w:pPr>
              <w:spacing w:before="100" w:beforeAutospacing="1" w:after="100" w:afterAutospacing="1"/>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При проведении дискуссии следует учитывать следующие условия:</w:t>
            </w:r>
            <w:r w:rsidRPr="00F02101">
              <w:rPr>
                <w:rFonts w:ascii="Times New Roman" w:eastAsia="Times New Roman" w:hAnsi="Times New Roman" w:cs="Times New Roman"/>
                <w:lang w:eastAsia="ru-RU"/>
              </w:rPr>
              <w:br/>
              <w:t>- возможность корректировки темы дискуссии, если она зашла в тупик;</w:t>
            </w:r>
            <w:r w:rsidRPr="00F02101">
              <w:rPr>
                <w:rFonts w:ascii="Times New Roman" w:eastAsia="Times New Roman" w:hAnsi="Times New Roman" w:cs="Times New Roman"/>
                <w:lang w:eastAsia="ru-RU"/>
              </w:rPr>
              <w:br/>
              <w:t>- необходимость использования метода "мозговой атаки";</w:t>
            </w:r>
            <w:r w:rsidRPr="00F02101">
              <w:rPr>
                <w:rFonts w:ascii="Times New Roman" w:eastAsia="Times New Roman" w:hAnsi="Times New Roman" w:cs="Times New Roman"/>
                <w:lang w:eastAsia="ru-RU"/>
              </w:rPr>
              <w:br/>
              <w:t>- при обмене мнениями участники дискуссии должны знать, какого рода результат ожидается от их обсуждения.</w:t>
            </w:r>
          </w:p>
        </w:tc>
      </w:tr>
      <w:tr w:rsidR="005C3AAE" w:rsidRPr="00F02101" w14:paraId="7EEEDE80" w14:textId="77777777" w:rsidTr="008F61A4">
        <w:tc>
          <w:tcPr>
            <w:tcW w:w="880" w:type="dxa"/>
          </w:tcPr>
          <w:p w14:paraId="7EEEDE77" w14:textId="77777777" w:rsidR="005C3AAE" w:rsidRPr="00F02101" w:rsidRDefault="005C3AAE" w:rsidP="008F61A4">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lastRenderedPageBreak/>
              <w:t>3.</w:t>
            </w:r>
          </w:p>
        </w:tc>
        <w:tc>
          <w:tcPr>
            <w:tcW w:w="1985" w:type="dxa"/>
          </w:tcPr>
          <w:p w14:paraId="7EEEDE78" w14:textId="77777777" w:rsidR="005C3AAE" w:rsidRPr="00F02101" w:rsidRDefault="005C3AAE" w:rsidP="008F61A4">
            <w:pPr>
              <w:tabs>
                <w:tab w:val="num" w:pos="284"/>
              </w:tabs>
              <w:rPr>
                <w:rFonts w:ascii="Times New Roman" w:eastAsia="Times New Roman" w:hAnsi="Times New Roman" w:cs="Times New Roman"/>
                <w:i/>
                <w:color w:val="FF0000"/>
                <w:sz w:val="20"/>
                <w:szCs w:val="20"/>
                <w:lang w:eastAsia="ru-RU"/>
              </w:rPr>
            </w:pPr>
            <w:r w:rsidRPr="00F02101">
              <w:rPr>
                <w:rFonts w:ascii="Times New Roman" w:eastAsia="Times New Roman" w:hAnsi="Times New Roman" w:cs="Times New Roman"/>
                <w:iCs/>
                <w:szCs w:val="20"/>
                <w:lang w:eastAsia="ru-RU"/>
              </w:rPr>
              <w:t>Самостоятельная и практическая работы</w:t>
            </w:r>
          </w:p>
        </w:tc>
        <w:tc>
          <w:tcPr>
            <w:tcW w:w="6798" w:type="dxa"/>
          </w:tcPr>
          <w:p w14:paraId="7EEEDE79" w14:textId="77777777" w:rsidR="005C3AAE" w:rsidRPr="00F02101" w:rsidRDefault="005C3AAE" w:rsidP="008F61A4">
            <w:pPr>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Подготовка студентов к практическим занятиям осуществляется в форме самостоятельной работы. Самостоятельная работа – это особо организованный вид учебной деятельности, который предполагает изучение исторического наследия прошлого по данной дисциплине, исследований современных российских и зарубежных ученых, учебной и дополнительной литературы, обработку своих конспектов лекций.</w:t>
            </w:r>
          </w:p>
          <w:p w14:paraId="7EEEDE7A" w14:textId="77777777" w:rsidR="005C3AAE" w:rsidRPr="00F02101" w:rsidRDefault="005C3AAE" w:rsidP="008F61A4">
            <w:pPr>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Самостоятельная работа должна отвечать определенным требованиям. Во-первых, планомерность, разумное использование личного времени, хорошо продуманный и строго соблюдаемый режим труда.</w:t>
            </w:r>
            <w:r w:rsidRPr="00F02101">
              <w:rPr>
                <w:rFonts w:ascii="Times New Roman" w:eastAsia="Times New Roman" w:hAnsi="Times New Roman" w:cs="Times New Roman"/>
                <w:lang w:eastAsia="ru-RU"/>
              </w:rPr>
              <w:br/>
              <w:t>Во-вторых, регулярность и последовательность изучения учебных материалов. Ничто так не снижает эффективность самостоятельной работы, как занятия от случая к случаю.</w:t>
            </w:r>
            <w:r w:rsidRPr="00F02101">
              <w:rPr>
                <w:rFonts w:ascii="Times New Roman" w:eastAsia="Times New Roman" w:hAnsi="Times New Roman" w:cs="Times New Roman"/>
                <w:lang w:eastAsia="ru-RU"/>
              </w:rPr>
              <w:br/>
              <w:t>В-третьих, сознательная активность. Данное требование обусловлено самой природой человеческого познания как процесса активного отражения в сознании людей внешнего мира.</w:t>
            </w:r>
            <w:r w:rsidRPr="00F02101">
              <w:rPr>
                <w:rFonts w:ascii="Times New Roman" w:eastAsia="Times New Roman" w:hAnsi="Times New Roman" w:cs="Times New Roman"/>
                <w:lang w:eastAsia="ru-RU"/>
              </w:rPr>
              <w:br/>
              <w:t xml:space="preserve">Самостоятельная работа студентов включает в себя следующие виды деятельности: </w:t>
            </w:r>
          </w:p>
          <w:p w14:paraId="7EEEDE7B" w14:textId="77777777" w:rsidR="005C3AAE" w:rsidRPr="00F02101" w:rsidRDefault="005C3AAE" w:rsidP="008F61A4">
            <w:pPr>
              <w:rPr>
                <w:ins w:id="4" w:author="Unknown"/>
                <w:rFonts w:ascii="Times New Roman" w:eastAsia="Times New Roman" w:hAnsi="Times New Roman" w:cs="Times New Roman"/>
                <w:lang w:eastAsia="ru-RU"/>
              </w:rPr>
            </w:pPr>
            <w:ins w:id="5" w:author="Unknown">
              <w:r w:rsidRPr="00F02101">
                <w:rPr>
                  <w:rFonts w:ascii="Times New Roman" w:eastAsia="Times New Roman" w:hAnsi="Times New Roman" w:cs="Times New Roman"/>
                  <w:lang w:eastAsia="ru-RU"/>
                </w:rPr>
                <w:t>- Изучение рекомендуемой литературы;</w:t>
              </w:r>
            </w:ins>
          </w:p>
          <w:p w14:paraId="7EEEDE7C" w14:textId="77777777" w:rsidR="005C3AAE" w:rsidRPr="00F02101" w:rsidRDefault="005C3AAE" w:rsidP="008F61A4">
            <w:pPr>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Подготовка к лекционным занятиям (повторение пройденного материала)</w:t>
            </w:r>
          </w:p>
          <w:p w14:paraId="7EEEDE7D" w14:textId="77777777" w:rsidR="005C3AAE" w:rsidRPr="00F02101" w:rsidRDefault="005C3AAE" w:rsidP="008F61A4">
            <w:pPr>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Подготовка докладов для семинарских/практических занятий;</w:t>
            </w:r>
          </w:p>
          <w:p w14:paraId="7EEEDE7E" w14:textId="77777777" w:rsidR="005C3AAE" w:rsidRPr="00F02101" w:rsidRDefault="005C3AAE" w:rsidP="008F61A4">
            <w:pPr>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подготовка и написание рефератов;</w:t>
            </w:r>
          </w:p>
          <w:p w14:paraId="7EEEDE7F" w14:textId="77777777" w:rsidR="005C3AAE" w:rsidRPr="00F02101" w:rsidRDefault="005C3AAE" w:rsidP="008F61A4">
            <w:pPr>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Подготовка к экзамену;</w:t>
            </w:r>
          </w:p>
        </w:tc>
      </w:tr>
      <w:tr w:rsidR="005C3AAE" w:rsidRPr="00F02101" w14:paraId="7EEEDEB1" w14:textId="77777777" w:rsidTr="008F61A4">
        <w:trPr>
          <w:trHeight w:val="10212"/>
        </w:trPr>
        <w:tc>
          <w:tcPr>
            <w:tcW w:w="880" w:type="dxa"/>
          </w:tcPr>
          <w:p w14:paraId="7EEEDE81" w14:textId="77777777" w:rsidR="005C3AAE" w:rsidRPr="00F02101" w:rsidRDefault="005C3AAE" w:rsidP="008F61A4">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lastRenderedPageBreak/>
              <w:t>4.</w:t>
            </w:r>
          </w:p>
        </w:tc>
        <w:tc>
          <w:tcPr>
            <w:tcW w:w="1985" w:type="dxa"/>
          </w:tcPr>
          <w:p w14:paraId="7EEEDE82" w14:textId="77777777" w:rsidR="005C3AAE" w:rsidRPr="00F02101" w:rsidRDefault="005C3AAE" w:rsidP="008F61A4">
            <w:pPr>
              <w:rPr>
                <w:rFonts w:ascii="Times New Roman" w:eastAsia="Times New Roman" w:hAnsi="Times New Roman" w:cs="Times New Roman"/>
                <w:iCs/>
                <w:szCs w:val="20"/>
                <w:lang w:eastAsia="ru-RU"/>
              </w:rPr>
            </w:pPr>
            <w:r w:rsidRPr="00F02101">
              <w:rPr>
                <w:rFonts w:ascii="Times New Roman" w:eastAsia="Times New Roman" w:hAnsi="Times New Roman" w:cs="Times New Roman"/>
                <w:iCs/>
                <w:szCs w:val="20"/>
                <w:lang w:eastAsia="ru-RU"/>
              </w:rPr>
              <w:t xml:space="preserve">Подготовка к тестированию, тест </w:t>
            </w:r>
          </w:p>
        </w:tc>
        <w:tc>
          <w:tcPr>
            <w:tcW w:w="6798" w:type="dxa"/>
          </w:tcPr>
          <w:p w14:paraId="7EEEDE83"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Подготовка к тестированию.</w:t>
            </w:r>
          </w:p>
          <w:p w14:paraId="7EEEDE84"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w:t>
            </w:r>
          </w:p>
          <w:p w14:paraId="7EEEDE85"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процесса студентов состоит не только в систематическом контроле за знанием точных дат, имен, событий, явлений, но и в развитии умения</w:t>
            </w:r>
          </w:p>
          <w:p w14:paraId="7EEEDE86"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w:t>
            </w:r>
          </w:p>
          <w:p w14:paraId="7EEEDE87"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xml:space="preserve"> пространстве.</w:t>
            </w:r>
          </w:p>
          <w:p w14:paraId="7EEEDE88"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Как и любая другая форма подготовки к контролю знаний,</w:t>
            </w:r>
          </w:p>
          <w:p w14:paraId="7EEEDE89"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тестирование имеет ряд особенностей, знание которых помогает</w:t>
            </w:r>
          </w:p>
          <w:p w14:paraId="7EEEDE8A"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успешно выполнить тест. Можно дать следующие методические</w:t>
            </w:r>
          </w:p>
          <w:p w14:paraId="7EEEDE8B"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рекомендации:</w:t>
            </w:r>
          </w:p>
          <w:p w14:paraId="7EEEDE8C"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Прежде всего, следует внимательно изучить структуру теста,</w:t>
            </w:r>
          </w:p>
          <w:p w14:paraId="7EEEDE8D"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оценить объем времени, выделяемого на данный тест, увидеть, какого типа задания в нем содержатся. Это поможет настроиться на работу.</w:t>
            </w:r>
          </w:p>
          <w:p w14:paraId="7EEEDE8E"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Лучше начинать отвечать на те вопросы, в правильности</w:t>
            </w:r>
          </w:p>
          <w:p w14:paraId="7EEEDE8F"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решения которых нет сомнений, пока не останавливаясь на тех,</w:t>
            </w:r>
          </w:p>
          <w:p w14:paraId="7EEEDE90"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которые могут вызвать долгие раздумья. Это позволит успокоиться и сосредоточиться на выполнении более трудных вопросов.</w:t>
            </w:r>
          </w:p>
          <w:p w14:paraId="7EEEDE91"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Очень важно всегда внимательно читать задания до конца, не</w:t>
            </w:r>
          </w:p>
          <w:p w14:paraId="7EEEDE92"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пытаясь понять условия «по первым словам» или выполнив</w:t>
            </w:r>
          </w:p>
          <w:p w14:paraId="7EEEDE93"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подобные задания в предыдущих тестированиях. Такая спешка</w:t>
            </w:r>
          </w:p>
          <w:p w14:paraId="7EEEDE94"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нередко приводит к досадным ошибкам в самых легких вопросах.</w:t>
            </w:r>
          </w:p>
          <w:p w14:paraId="7EEEDE95"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Если Вы не знаете ответа на вопрос или не уверены в</w:t>
            </w:r>
          </w:p>
          <w:p w14:paraId="7EEEDE96"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правильности, следует пропустить его и отметить, чтобы потом к</w:t>
            </w:r>
          </w:p>
          <w:p w14:paraId="7EEEDE97"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нему вернуться.</w:t>
            </w:r>
          </w:p>
          <w:p w14:paraId="7EEEDE98"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Психологи также советуют думать только о текущем задании. Как правило, задания в тестах не связаны друг с другом</w:t>
            </w:r>
          </w:p>
          <w:p w14:paraId="7EEEDE99"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непосредственно, поэтому необходимо концентрироваться на данном вопросе и находить решения, подходящие именно к нему. Кроме того, выполнение этой рекомендации даст еще один психологический эффект – позволит забыть о неудаче в ответе на предыдущий вопрос, если таковая имела место.</w:t>
            </w:r>
          </w:p>
          <w:p w14:paraId="7EEEDE9A"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Многие задания можно быстрее решить, если не искать сразу</w:t>
            </w:r>
          </w:p>
          <w:p w14:paraId="7EEEDE9B"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правильный вариант ответа, а последовательно исключать те,</w:t>
            </w:r>
          </w:p>
          <w:p w14:paraId="7EEEDE9C"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которые явно не подходят. Метод исключения позволяет в итоге</w:t>
            </w:r>
          </w:p>
          <w:p w14:paraId="7EEEDE9D"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сконцентрировать внимание на одном-двух вероятных вариантах.</w:t>
            </w:r>
          </w:p>
          <w:p w14:paraId="7EEEDE9E"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Рассчитывать выполнение заданий нужно всегда так, чтобы</w:t>
            </w:r>
          </w:p>
          <w:p w14:paraId="7EEEDE9F"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осталось время на проверку и доработку (примерно 1/3-1/4</w:t>
            </w:r>
          </w:p>
          <w:p w14:paraId="7EEEDEA0"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запланированного времени). Тогда вероятность описок сводится к</w:t>
            </w:r>
          </w:p>
          <w:p w14:paraId="7EEEDEA1"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нулю и имеется время, чтобы набрать максимум баллов на легких</w:t>
            </w:r>
          </w:p>
          <w:p w14:paraId="7EEEDEA2"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заданиях и сосредоточиться на решении более трудных, которые</w:t>
            </w:r>
          </w:p>
          <w:p w14:paraId="7EEEDEA3"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вначале пришлось пропустить.</w:t>
            </w:r>
          </w:p>
          <w:p w14:paraId="7EEEDEA4"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Процесс угадывания правильных ответов желательно свести</w:t>
            </w:r>
          </w:p>
          <w:p w14:paraId="7EEEDEA5"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7EEEDEA6"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xml:space="preserve">При подготовке к тесту не следует просто заучивать, необходимо </w:t>
            </w:r>
            <w:r w:rsidRPr="00F02101">
              <w:rPr>
                <w:rFonts w:ascii="Times New Roman" w:eastAsia="Times New Roman" w:hAnsi="Times New Roman" w:cs="Times New Roman"/>
                <w:color w:val="000000"/>
                <w:lang w:eastAsia="ru-RU"/>
              </w:rPr>
              <w:lastRenderedPageBreak/>
              <w:t>понять логику изложенного материала. Этому немало способствует составление развернутого плана, таблиц, схем,</w:t>
            </w:r>
          </w:p>
          <w:p w14:paraId="7EEEDEA7"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внимательное изучение исторических карт. Большую помощь</w:t>
            </w:r>
          </w:p>
          <w:p w14:paraId="7EEEDEA8" w14:textId="77777777" w:rsidR="005C3AAE" w:rsidRPr="00F02101" w:rsidRDefault="005C3AAE" w:rsidP="008F61A4">
            <w:pPr>
              <w:shd w:val="clear" w:color="auto" w:fill="FFFFFF"/>
              <w:rPr>
                <w:rFonts w:ascii="yandex-sans" w:eastAsia="Times New Roman" w:hAnsi="yandex-sans" w:cs="Times New Roman"/>
                <w:color w:val="000000"/>
                <w:sz w:val="23"/>
                <w:szCs w:val="23"/>
                <w:lang w:eastAsia="ru-RU"/>
              </w:rPr>
            </w:pPr>
            <w:r w:rsidRPr="00F02101">
              <w:rPr>
                <w:rFonts w:ascii="Times New Roman" w:eastAsia="Times New Roman" w:hAnsi="Times New Roman" w:cs="Times New Roman"/>
                <w:color w:val="000000"/>
                <w:lang w:eastAsia="ru-RU"/>
              </w:rPr>
              <w:t>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7EEEDEA9"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p>
          <w:p w14:paraId="7EEEDEAA"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Педагогический тест – это система заданий возрастающей трудности специфической формы, позволяющая качественно оценить</w:t>
            </w:r>
          </w:p>
          <w:p w14:paraId="7EEEDEAB"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структуру и объективно измерить уровень знаний по учебной дисциплине. Во время тестирования студент обычно должен выбрать один правильный ответ из нескольких предложенных. Тестирование используется обычно как в обучающих, так и в</w:t>
            </w:r>
          </w:p>
          <w:p w14:paraId="7EEEDEAC"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контролирующих целях. В частности, тесты широко применяются для обучения во время проведения семинарских занятий. Кроме того, тесты могут использоваться как домашнее задание последующим разбором неправильных ответов на семинаре, как форма отработки пропущенных семинаров, во время проведения консультация и собеседований.</w:t>
            </w:r>
          </w:p>
          <w:p w14:paraId="7EEEDEAD"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Тесты могут быть использованы также для самопроверки знаний самими студентами как отдельной темы, так и всего курса.</w:t>
            </w:r>
          </w:p>
          <w:p w14:paraId="7EEEDEAE"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Тестовый контроль позволяет студентам самим определить степень усвоения учебного материала и является эффективной формой подготовки к экзамену. Пользоваться «ключом» с правильными ответами желательно только после самостоятельного решения теста.</w:t>
            </w:r>
          </w:p>
          <w:p w14:paraId="7EEEDEAF"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Тестирование может являться также формой текущей, промежуточной и итоговой аттестации студентов. Студент, ответивший правильно менее чем на 50% вопросов теста, не проходит аттестационное тестирование.</w:t>
            </w:r>
          </w:p>
          <w:p w14:paraId="7EEEDEB0" w14:textId="77777777" w:rsidR="005C3AAE" w:rsidRPr="00F02101" w:rsidRDefault="005C3AAE" w:rsidP="008F61A4">
            <w:pPr>
              <w:shd w:val="clear" w:color="auto" w:fill="FFFFFF"/>
              <w:rPr>
                <w:rFonts w:ascii="yandex-sans" w:eastAsia="Times New Roman" w:hAnsi="yandex-sans" w:cs="Times New Roman"/>
                <w:color w:val="000000"/>
                <w:sz w:val="29"/>
                <w:szCs w:val="29"/>
                <w:lang w:eastAsia="ru-RU"/>
              </w:rPr>
            </w:pPr>
            <w:r w:rsidRPr="00F02101">
              <w:rPr>
                <w:rFonts w:ascii="Times New Roman" w:eastAsia="Times New Roman" w:hAnsi="Times New Roman" w:cs="Times New Roman"/>
                <w:color w:val="000000"/>
                <w:lang w:eastAsia="ru-RU"/>
              </w:rPr>
              <w:t>При использовании в качестве метода контроля на семинарском занятии контрольной работы, преподаватель обычно заранее определяет для студентов круг вопросов для предварительной подготовки. Контрольная работа проводится, как правило, по вариантам.</w:t>
            </w:r>
          </w:p>
        </w:tc>
      </w:tr>
      <w:tr w:rsidR="005C3AAE" w:rsidRPr="00F02101" w14:paraId="7EEEDEBC" w14:textId="77777777" w:rsidTr="008F61A4">
        <w:tc>
          <w:tcPr>
            <w:tcW w:w="880" w:type="dxa"/>
          </w:tcPr>
          <w:p w14:paraId="7EEEDEB2" w14:textId="77777777" w:rsidR="005C3AAE" w:rsidRPr="00F02101" w:rsidRDefault="005C3AAE" w:rsidP="008F61A4">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lastRenderedPageBreak/>
              <w:t>5.</w:t>
            </w:r>
          </w:p>
        </w:tc>
        <w:tc>
          <w:tcPr>
            <w:tcW w:w="1985" w:type="dxa"/>
          </w:tcPr>
          <w:p w14:paraId="7EEEDEB3" w14:textId="77777777" w:rsidR="005C3AAE" w:rsidRPr="00F02101" w:rsidRDefault="005C3AAE" w:rsidP="008F61A4">
            <w:pPr>
              <w:rPr>
                <w:rFonts w:ascii="Times New Roman" w:eastAsia="Times New Roman" w:hAnsi="Times New Roman" w:cs="Times New Roman"/>
                <w:iCs/>
                <w:szCs w:val="20"/>
                <w:lang w:eastAsia="ru-RU"/>
              </w:rPr>
            </w:pPr>
            <w:r w:rsidRPr="00F02101">
              <w:rPr>
                <w:rFonts w:ascii="Times New Roman" w:eastAsia="Times New Roman" w:hAnsi="Times New Roman" w:cs="Times New Roman"/>
                <w:iCs/>
                <w:szCs w:val="20"/>
                <w:lang w:eastAsia="ru-RU"/>
              </w:rPr>
              <w:t>Экскурсия</w:t>
            </w:r>
          </w:p>
        </w:tc>
        <w:tc>
          <w:tcPr>
            <w:tcW w:w="6798" w:type="dxa"/>
          </w:tcPr>
          <w:p w14:paraId="7EEEDEB4"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Для того чтобы создать экскурсию как отдельную услугу или экскурсионный тур (набор услуг), недостаточно только хорошо знать услуги поставщиков и перечень своих собственных. Необходимо знать ресурсную базу, понимать, точно знать потенциальные возможности выразительных средств, методических приемов показа экскурсионных объектов и рассказа о них, уметь использовать возможности методов монтажа, цитирования, иллюстрирования, театрализации и игры в исполнении экскурсовода.</w:t>
            </w:r>
          </w:p>
          <w:p w14:paraId="7EEEDEB5"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 помощью этих методов и различных выразительных средств создается экскурсионный мини-спектакль, в котором решается актуальная, познавательная, социально-педагогическая и психологическая задача. Профессионализм, глубокие знания фактического материала, знание и умение использовать на практике методические приемы, артистизм экскурсовода позволяют осуществить художественное решение экскурсионной программы, перейти из проекта, созданного менеджером, в реальное исполнение.</w:t>
            </w:r>
          </w:p>
          <w:p w14:paraId="7EEEDEB6"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xml:space="preserve">Сущность обзорного тура состоит в том, чтобы дать сжатое </w:t>
            </w:r>
            <w:r w:rsidRPr="00F02101">
              <w:rPr>
                <w:rFonts w:ascii="Times New Roman" w:eastAsia="Times New Roman" w:hAnsi="Times New Roman" w:cs="Times New Roman"/>
                <w:color w:val="000000"/>
                <w:lang w:eastAsia="ru-RU"/>
              </w:rPr>
              <w:lastRenderedPageBreak/>
              <w:t>сообщение о целом ряде событий и явлений.</w:t>
            </w:r>
          </w:p>
          <w:p w14:paraId="7EEEDEB7"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Также задача экскурсовода состоит в том, чтобы показать, что наиболее совершенные постройки и ансамбли прошлого выражают не только классовые, но и общественные интересы и народные идеи.</w:t>
            </w:r>
          </w:p>
          <w:p w14:paraId="7EEEDEB8"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Требования актуальности изложения исторического материала с позиций современности очень важно, здесь должен присутствовать элемент сравнения, это относится и к экскурсионным турам по памятникам архитектуры. В них необходимо обращать внимания экскурсантов на заботу государства о сохранности памятников, развитие современной реставрационной науки, размах работ по реставрации и консервации памятников.</w:t>
            </w:r>
          </w:p>
          <w:p w14:paraId="7EEEDEB9"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Лучшему раскрытию темы способствует использование наглядных пособий. В исторических экскурсиях они обязательны. В «портфель экскурсовода» могут входить фотографии, фотокопии исторических памятников до их реставрации, портреты известных исторических деятелей, репродукции картин, повествующих о важнейших событиях исторического прошлого, и др.</w:t>
            </w:r>
          </w:p>
          <w:p w14:paraId="7EEEDEBA"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 каждой исторической экскурсии обязательно должен присутствовать материал о современности. Экскурсовод обязан освещать исторические факты и события с позиций новейших достижений науки, делать экскурсию актуальной и современной.</w:t>
            </w:r>
          </w:p>
          <w:p w14:paraId="7EEEDEBB" w14:textId="77777777" w:rsidR="005C3AAE" w:rsidRPr="00F02101" w:rsidRDefault="005C3AAE" w:rsidP="008F61A4">
            <w:pPr>
              <w:shd w:val="clear" w:color="auto" w:fill="FFFFFF"/>
              <w:rPr>
                <w:rFonts w:ascii="yandex-sans" w:eastAsia="Times New Roman" w:hAnsi="yandex-sans" w:cs="Times New Roman"/>
                <w:color w:val="000000"/>
                <w:sz w:val="29"/>
                <w:szCs w:val="29"/>
                <w:lang w:eastAsia="ru-RU"/>
              </w:rPr>
            </w:pPr>
            <w:r w:rsidRPr="00F02101">
              <w:rPr>
                <w:rFonts w:ascii="Times New Roman" w:eastAsia="Times New Roman" w:hAnsi="Times New Roman" w:cs="Times New Roman"/>
                <w:color w:val="000000"/>
                <w:lang w:eastAsia="ru-RU"/>
              </w:rPr>
              <w:t>При создании экскурсии необходимо найти локальный материал, ибо именно он связан со зрительными впечатлениями, что удовлетворяет основному требованию методики проведения экскурсии – сочетанию показа с рассказом.</w:t>
            </w:r>
          </w:p>
        </w:tc>
      </w:tr>
      <w:tr w:rsidR="005C3AAE" w:rsidRPr="00F02101" w14:paraId="7EEEDEE9" w14:textId="77777777" w:rsidTr="008F61A4">
        <w:tc>
          <w:tcPr>
            <w:tcW w:w="880" w:type="dxa"/>
          </w:tcPr>
          <w:p w14:paraId="7EEEDEBD" w14:textId="77777777" w:rsidR="005C3AAE" w:rsidRPr="00F02101" w:rsidRDefault="005C3AAE" w:rsidP="008F61A4">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lastRenderedPageBreak/>
              <w:t>6.</w:t>
            </w:r>
          </w:p>
        </w:tc>
        <w:tc>
          <w:tcPr>
            <w:tcW w:w="1985" w:type="dxa"/>
          </w:tcPr>
          <w:p w14:paraId="7EEEDEBE" w14:textId="77777777" w:rsidR="005C3AAE" w:rsidRPr="00F02101" w:rsidRDefault="005C3AAE" w:rsidP="008F61A4">
            <w:pPr>
              <w:rPr>
                <w:rFonts w:ascii="Times New Roman" w:eastAsia="Times New Roman" w:hAnsi="Times New Roman" w:cs="Times New Roman"/>
                <w:iCs/>
                <w:szCs w:val="20"/>
                <w:lang w:eastAsia="ru-RU"/>
              </w:rPr>
            </w:pPr>
            <w:r w:rsidRPr="00F02101">
              <w:rPr>
                <w:rFonts w:ascii="Times New Roman" w:eastAsia="Times New Roman" w:hAnsi="Times New Roman" w:cs="Times New Roman"/>
                <w:iCs/>
                <w:szCs w:val="20"/>
                <w:lang w:eastAsia="ru-RU"/>
              </w:rPr>
              <w:t>Реферат</w:t>
            </w:r>
          </w:p>
        </w:tc>
        <w:tc>
          <w:tcPr>
            <w:tcW w:w="6798" w:type="dxa"/>
          </w:tcPr>
          <w:p w14:paraId="7EEEDEBF"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Реферат – это краткое изложение в письменном виде или в</w:t>
            </w:r>
          </w:p>
          <w:p w14:paraId="7EEEDEC0"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устной форме содержания важной научной работы или нескольких работ по какой-либо теме. Тематика реферата определяется преподавателем. Если реферат передает содержание одной какой-то монографии, то учащийся стремится раскрыть суть проблемы или проблем реферируемой работы. Если точек зрения несколько – то их нужно рассмотреть последовательно. Обычно вся работа по написанию реферата разбивается</w:t>
            </w:r>
          </w:p>
          <w:p w14:paraId="7EEEDEC1"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на этапы:</w:t>
            </w:r>
          </w:p>
          <w:p w14:paraId="7EEEDEC2"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1) Выбор темы реферата;</w:t>
            </w:r>
          </w:p>
          <w:p w14:paraId="7EEEDEC3"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2) Поиск литературных или электронных источников по выбранной теме;</w:t>
            </w:r>
          </w:p>
          <w:p w14:paraId="7EEEDEC4"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3) Чтение и обработка собранной информации;</w:t>
            </w:r>
          </w:p>
          <w:p w14:paraId="7EEEDEC5"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4) Составление плана реферата;</w:t>
            </w:r>
          </w:p>
          <w:p w14:paraId="7EEEDEC6"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5) Написание реферата;</w:t>
            </w:r>
          </w:p>
          <w:p w14:paraId="7EEEDEC7"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6)Защита основных его положений, выступление с</w:t>
            </w:r>
          </w:p>
          <w:p w14:paraId="7EEEDEC8"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докладом по теме реферата.</w:t>
            </w:r>
            <w:r w:rsidRPr="00F02101">
              <w:rPr>
                <w:rFonts w:ascii="Times New Roman" w:eastAsia="Times New Roman" w:hAnsi="Times New Roman" w:cs="Times New Roman"/>
                <w:color w:val="000000"/>
                <w:lang w:eastAsia="ru-RU"/>
              </w:rPr>
              <w:br/>
            </w:r>
          </w:p>
          <w:p w14:paraId="7EEEDEC9"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Реферат должен иметь следующую структуру:</w:t>
            </w:r>
          </w:p>
          <w:p w14:paraId="7EEEDECA"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1) Титульный лист;</w:t>
            </w:r>
          </w:p>
          <w:p w14:paraId="7EEEDECB"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2) Оглавление или содержание;</w:t>
            </w:r>
          </w:p>
          <w:p w14:paraId="7EEEDECC"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3) Введение;</w:t>
            </w:r>
          </w:p>
          <w:p w14:paraId="7EEEDECD"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4) Основной текст;</w:t>
            </w:r>
          </w:p>
          <w:p w14:paraId="7EEEDECE"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5) Главы, разделы или параграфы;</w:t>
            </w:r>
          </w:p>
          <w:p w14:paraId="7EEEDECF"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6) Список использованной литературы или сайтов,</w:t>
            </w:r>
          </w:p>
          <w:p w14:paraId="7EEEDED0"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электронных ресурсов.</w:t>
            </w:r>
            <w:r w:rsidRPr="00F02101">
              <w:rPr>
                <w:rFonts w:ascii="Times New Roman" w:eastAsia="Times New Roman" w:hAnsi="Times New Roman" w:cs="Times New Roman"/>
                <w:color w:val="000000"/>
                <w:lang w:eastAsia="ru-RU"/>
              </w:rPr>
              <w:br/>
            </w:r>
          </w:p>
          <w:p w14:paraId="7EEEDED1"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Тема реферата по должна быть актуальна и интересна для самого автора.</w:t>
            </w:r>
          </w:p>
          <w:p w14:paraId="7EEEDED2"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Основная часть реферата составляется из разделов</w:t>
            </w:r>
          </w:p>
          <w:p w14:paraId="7EEEDED3"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выбранного по теме материала. Вообще, в работе по написанию реферата присутствует два творческих момента:</w:t>
            </w:r>
          </w:p>
          <w:p w14:paraId="7EEEDED4"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lastRenderedPageBreak/>
              <w:t>1)ПОИСК необходимой информации в литературе или Интернете;</w:t>
            </w:r>
          </w:p>
          <w:p w14:paraId="7EEEDED5"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2)компоновка основной части идет по строгой схеме, определить ее СТРУКТУРУ – важнейшая задача пишущего реферат.</w:t>
            </w:r>
          </w:p>
          <w:p w14:paraId="7EEEDED6"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xml:space="preserve">Итак: ПОИСК и СТРУКТУРА реферата требуют от учащегося творческого напряжения сил. В заключении реферата формируются выводы, которые позволяют судить о том, что цель, поставленная в введении, достигнута. </w:t>
            </w:r>
            <w:r w:rsidRPr="00F02101">
              <w:rPr>
                <w:rFonts w:ascii="Times New Roman" w:eastAsia="Times New Roman" w:hAnsi="Times New Roman" w:cs="Times New Roman"/>
                <w:color w:val="000000"/>
                <w:lang w:eastAsia="ru-RU"/>
              </w:rPr>
              <w:br/>
              <w:t>В заключение автор высказывает и свое личное</w:t>
            </w:r>
          </w:p>
          <w:p w14:paraId="7EEEDED7"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мнение.</w:t>
            </w:r>
          </w:p>
          <w:p w14:paraId="7EEEDED8"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 обобщенном виде в процессе написания реферата студенты</w:t>
            </w:r>
          </w:p>
          <w:p w14:paraId="7EEEDED9"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должны соблюдать следующие требования:</w:t>
            </w:r>
          </w:p>
          <w:p w14:paraId="7EEEDEDA"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1. Тема выбирается одна и регистрируется у учителя.</w:t>
            </w:r>
          </w:p>
          <w:p w14:paraId="7EEEDEDB"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2. Объем реферата 15-20 страниц на листах формата А4 без титульного листа, списка использованной литературы и приложений в виде фотографий, схем и карт. Компьютерный набор.</w:t>
            </w:r>
          </w:p>
          <w:p w14:paraId="7EEEDEDC"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3. Работа должна иметь четкую структуру: введение,</w:t>
            </w:r>
          </w:p>
          <w:p w14:paraId="7EEEDEDD"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основная часть (2-3 параграфа), заключение и список использованной литературы.</w:t>
            </w:r>
          </w:p>
          <w:p w14:paraId="7EEEDEDE"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4. При написании работы используются информационные источники Интернета и электронные ресурсы,</w:t>
            </w:r>
          </w:p>
          <w:p w14:paraId="7EEEDEDF"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5. Книгам, которых нет ни в пермских библиотеках, ни в электронных ресурсах.</w:t>
            </w:r>
          </w:p>
          <w:p w14:paraId="7EEEDEE0"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6. Список использованной литературы занимает 5-6</w:t>
            </w:r>
          </w:p>
          <w:p w14:paraId="7EEEDEE1"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названий работ по минимуму и 15-20 по максимуму.</w:t>
            </w:r>
          </w:p>
          <w:p w14:paraId="7EEEDEE2"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7. В заключении подводятся итоги всей работы. Там не должны приводиться факты, о которых не было речи в основной части. В заключении, как правило, соотносятся выводы с целями и задачами, поставленными во введении.</w:t>
            </w:r>
            <w:r w:rsidRPr="00F02101">
              <w:rPr>
                <w:rFonts w:ascii="Times New Roman" w:eastAsia="Times New Roman" w:hAnsi="Times New Roman" w:cs="Times New Roman"/>
                <w:color w:val="000000"/>
                <w:lang w:eastAsia="ru-RU"/>
              </w:rPr>
              <w:br/>
            </w:r>
          </w:p>
          <w:p w14:paraId="7EEEDEE3"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Текст реферата представляется на стандартных листах бумаги формата А4. Шрифт TimesNewRoman, кегль 14, межстрочный</w:t>
            </w:r>
          </w:p>
          <w:p w14:paraId="7EEEDEE4"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интервал 1,5, поля – правое 1,5 см, левое – 3 см, верхнее и нижнее – 2 см. Ссылки внизу страницы не нужно делать. Если возникла необходимость показать откуда заимствована цитата, то по</w:t>
            </w:r>
          </w:p>
          <w:p w14:paraId="7EEEDEE5"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окончании цитаты в скобках указывается две цифры: первая – номер статьи или книги в библиографическом списке, вторая – номер</w:t>
            </w:r>
          </w:p>
          <w:p w14:paraId="7EEEDEE6"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страницы. Реферат должен представлять самостоятельный труд, а не бездумно переписанный опус. Не советуем идти по простому пути:</w:t>
            </w:r>
          </w:p>
          <w:p w14:paraId="7EEEDEE7"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скачать все полностью из Интернета или купить реферат. Таким нечестным путем не достигается какое-то определенное развитие</w:t>
            </w:r>
          </w:p>
          <w:p w14:paraId="7EEEDEE8" w14:textId="77777777" w:rsidR="005C3AAE" w:rsidRPr="00F02101" w:rsidRDefault="005C3AAE" w:rsidP="008F61A4">
            <w:pPr>
              <w:shd w:val="clear" w:color="auto" w:fill="FFFFFF"/>
              <w:rPr>
                <w:rFonts w:ascii="yandex-sans" w:eastAsia="Times New Roman" w:hAnsi="yandex-sans" w:cs="Times New Roman"/>
                <w:color w:val="000000"/>
                <w:sz w:val="29"/>
                <w:szCs w:val="29"/>
                <w:lang w:eastAsia="ru-RU"/>
              </w:rPr>
            </w:pPr>
            <w:r w:rsidRPr="00F02101">
              <w:rPr>
                <w:rFonts w:ascii="Times New Roman" w:eastAsia="Times New Roman" w:hAnsi="Times New Roman" w:cs="Times New Roman"/>
                <w:color w:val="000000"/>
                <w:lang w:eastAsia="ru-RU"/>
              </w:rPr>
              <w:t>интеллекта, а лишь обретается общность со всякого рода мошенниками и прохиндеями, а получение образования – это труд честных людей. В качестве иллюстрации реферата предлагается презентация.</w:t>
            </w:r>
          </w:p>
        </w:tc>
      </w:tr>
      <w:tr w:rsidR="005C3AAE" w:rsidRPr="00F02101" w14:paraId="7EEEDEF5" w14:textId="77777777" w:rsidTr="008F61A4">
        <w:tc>
          <w:tcPr>
            <w:tcW w:w="880" w:type="dxa"/>
          </w:tcPr>
          <w:p w14:paraId="7EEEDEEA" w14:textId="77777777" w:rsidR="005C3AAE" w:rsidRPr="00F02101" w:rsidRDefault="005C3AAE" w:rsidP="008F61A4">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lastRenderedPageBreak/>
              <w:t>7.</w:t>
            </w:r>
          </w:p>
        </w:tc>
        <w:tc>
          <w:tcPr>
            <w:tcW w:w="1985" w:type="dxa"/>
          </w:tcPr>
          <w:p w14:paraId="7EEEDEEB" w14:textId="77777777" w:rsidR="005C3AAE" w:rsidRPr="00F02101" w:rsidRDefault="005C3AAE" w:rsidP="008F61A4">
            <w:pPr>
              <w:tabs>
                <w:tab w:val="num" w:pos="284"/>
              </w:tabs>
              <w:rPr>
                <w:rFonts w:ascii="Times New Roman" w:eastAsia="Times New Roman" w:hAnsi="Times New Roman" w:cs="Times New Roman"/>
                <w:color w:val="FF0000"/>
                <w:sz w:val="20"/>
                <w:szCs w:val="20"/>
                <w:lang w:eastAsia="ru-RU"/>
              </w:rPr>
            </w:pPr>
            <w:r w:rsidRPr="00F02101">
              <w:rPr>
                <w:rFonts w:ascii="Times New Roman" w:eastAsia="Times New Roman" w:hAnsi="Times New Roman" w:cs="Times New Roman"/>
                <w:iCs/>
                <w:szCs w:val="20"/>
                <w:lang w:eastAsia="ru-RU"/>
              </w:rPr>
              <w:t>Разборка конкретных ситуаций</w:t>
            </w:r>
          </w:p>
        </w:tc>
        <w:tc>
          <w:tcPr>
            <w:tcW w:w="6798" w:type="dxa"/>
          </w:tcPr>
          <w:p w14:paraId="7EEEDEEC" w14:textId="77777777" w:rsidR="005C3AAE" w:rsidRPr="00F02101" w:rsidRDefault="005C3AAE" w:rsidP="008F61A4">
            <w:pPr>
              <w:jc w:val="both"/>
              <w:rPr>
                <w:rFonts w:ascii="Times New Roman" w:eastAsia="Times New Roman" w:hAnsi="Times New Roman" w:cs="Times New Roman"/>
                <w:b/>
                <w:lang w:eastAsia="ru-RU"/>
              </w:rPr>
            </w:pPr>
            <w:r w:rsidRPr="00F02101">
              <w:rPr>
                <w:rFonts w:ascii="Times New Roman" w:eastAsia="Times New Roman" w:hAnsi="Times New Roman" w:cs="Times New Roman"/>
                <w:lang w:eastAsia="ru-RU"/>
              </w:rPr>
              <w:t>Метод направлен на формирование профессиональных навыков и способности анализировать первичную информацию, с целью получения новых.</w:t>
            </w:r>
            <w:r w:rsidRPr="00F02101">
              <w:rPr>
                <w:rFonts w:ascii="Times New Roman" w:eastAsia="SimSun" w:hAnsi="Times New Roman" w:cs="Times New Roman"/>
                <w:lang w:eastAsia="zh-CN"/>
              </w:rPr>
              <w:t xml:space="preserve"> Практический анализ конкретных ситуаций, осуществляется на основе полученных теоретических знаний о развитии, административном, территориальном устройстве регионов России, истории их формирования и современном состоянии.</w:t>
            </w:r>
          </w:p>
          <w:p w14:paraId="7EEEDEED" w14:textId="77777777" w:rsidR="005C3AAE" w:rsidRPr="00F02101" w:rsidRDefault="005C3AAE" w:rsidP="005C3AAE">
            <w:pPr>
              <w:widowControl w:val="0"/>
              <w:numPr>
                <w:ilvl w:val="0"/>
                <w:numId w:val="6"/>
              </w:numPr>
              <w:tabs>
                <w:tab w:val="left" w:pos="1273"/>
              </w:tabs>
              <w:autoSpaceDE w:val="0"/>
              <w:autoSpaceDN w:val="0"/>
              <w:ind w:firstLine="680"/>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Проконсультируйте туриста о вариантах отдыха на горнолыжных курортах России.</w:t>
            </w:r>
          </w:p>
          <w:p w14:paraId="7EEEDEEE" w14:textId="77777777" w:rsidR="005C3AAE" w:rsidRPr="00F02101" w:rsidRDefault="005C3AAE" w:rsidP="005C3AAE">
            <w:pPr>
              <w:widowControl w:val="0"/>
              <w:numPr>
                <w:ilvl w:val="0"/>
                <w:numId w:val="6"/>
              </w:numPr>
              <w:tabs>
                <w:tab w:val="left" w:pos="1240"/>
              </w:tabs>
              <w:autoSpaceDE w:val="0"/>
              <w:autoSpaceDN w:val="0"/>
              <w:ind w:firstLine="680"/>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Проанализируйте факторы и особенности территориальной организации туризма и в своем регионе.</w:t>
            </w:r>
          </w:p>
          <w:p w14:paraId="7EEEDEEF" w14:textId="77777777" w:rsidR="005C3AAE" w:rsidRPr="00F02101" w:rsidRDefault="005C3AAE" w:rsidP="005C3AAE">
            <w:pPr>
              <w:widowControl w:val="0"/>
              <w:numPr>
                <w:ilvl w:val="0"/>
                <w:numId w:val="6"/>
              </w:numPr>
              <w:tabs>
                <w:tab w:val="left" w:pos="1240"/>
              </w:tabs>
              <w:autoSpaceDE w:val="0"/>
              <w:autoSpaceDN w:val="0"/>
              <w:ind w:firstLine="680"/>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Подготовьте рекомендации для туристов при посещении объектов культового зодчества.</w:t>
            </w:r>
          </w:p>
          <w:p w14:paraId="7EEEDEF0" w14:textId="77777777" w:rsidR="005C3AAE" w:rsidRPr="00F02101" w:rsidRDefault="005C3AAE" w:rsidP="005C3AAE">
            <w:pPr>
              <w:widowControl w:val="0"/>
              <w:numPr>
                <w:ilvl w:val="0"/>
                <w:numId w:val="6"/>
              </w:numPr>
              <w:tabs>
                <w:tab w:val="left" w:pos="1240"/>
              </w:tabs>
              <w:autoSpaceDE w:val="0"/>
              <w:autoSpaceDN w:val="0"/>
              <w:ind w:firstLine="680"/>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xml:space="preserve">Составьте рекомендации по решению конфликтных </w:t>
            </w:r>
            <w:r w:rsidRPr="00F02101">
              <w:rPr>
                <w:rFonts w:ascii="Times New Roman" w:eastAsia="Times New Roman" w:hAnsi="Times New Roman" w:cs="Times New Roman"/>
                <w:lang w:eastAsia="ru-RU"/>
              </w:rPr>
              <w:lastRenderedPageBreak/>
              <w:t>ситуаций на маршрутах по следующим направлениям:</w:t>
            </w:r>
          </w:p>
          <w:p w14:paraId="7EEEDEF1" w14:textId="77777777" w:rsidR="005C3AAE" w:rsidRPr="00F02101" w:rsidRDefault="005C3AAE" w:rsidP="005C3AAE">
            <w:pPr>
              <w:widowControl w:val="0"/>
              <w:numPr>
                <w:ilvl w:val="0"/>
                <w:numId w:val="7"/>
              </w:numPr>
              <w:shd w:val="clear" w:color="auto" w:fill="FFFFFF"/>
              <w:autoSpaceDE w:val="0"/>
              <w:autoSpaceDN w:val="0"/>
              <w:adjustRightInd w:val="0"/>
              <w:ind w:firstLine="680"/>
              <w:jc w:val="both"/>
              <w:rPr>
                <w:rFonts w:ascii="Times New Roman" w:eastAsia="Times New Roman" w:hAnsi="Times New Roman" w:cs="Times New Roman"/>
                <w:i/>
                <w:iCs/>
                <w:color w:val="000000"/>
                <w:lang w:eastAsia="ru-RU"/>
              </w:rPr>
            </w:pPr>
            <w:r w:rsidRPr="00F02101">
              <w:rPr>
                <w:rFonts w:ascii="Times New Roman" w:eastAsia="Times New Roman" w:hAnsi="Times New Roman" w:cs="Times New Roman"/>
                <w:color w:val="000000"/>
                <w:lang w:eastAsia="ru-RU"/>
              </w:rPr>
              <w:t>Во время тематической экскурсии «Москва в судьбе Марины Цветаевой» водитель автобуса отказывается заезжать в переулок к дому, в котором прошло детство поэта, и позволил себе нетак</w:t>
            </w:r>
            <w:r w:rsidRPr="00F02101">
              <w:rPr>
                <w:rFonts w:ascii="Times New Roman" w:eastAsia="Times New Roman" w:hAnsi="Times New Roman" w:cs="Times New Roman"/>
                <w:color w:val="000000"/>
                <w:lang w:eastAsia="ru-RU"/>
              </w:rPr>
              <w:softHyphen/>
              <w:t xml:space="preserve">тично высказаться по отношению к экскурсоводу. </w:t>
            </w:r>
            <w:r w:rsidRPr="00F02101">
              <w:rPr>
                <w:rFonts w:ascii="Times New Roman" w:eastAsia="Times New Roman" w:hAnsi="Times New Roman" w:cs="Times New Roman"/>
                <w:i/>
                <w:iCs/>
                <w:color w:val="000000"/>
                <w:lang w:eastAsia="ru-RU"/>
              </w:rPr>
              <w:t>Действия экскурсовода в данной ситуации?</w:t>
            </w:r>
          </w:p>
          <w:p w14:paraId="7EEEDEF2" w14:textId="77777777" w:rsidR="005C3AAE" w:rsidRPr="00F02101" w:rsidRDefault="005C3AAE" w:rsidP="005C3AAE">
            <w:pPr>
              <w:widowControl w:val="0"/>
              <w:numPr>
                <w:ilvl w:val="0"/>
                <w:numId w:val="7"/>
              </w:numPr>
              <w:shd w:val="clear" w:color="auto" w:fill="FFFFFF"/>
              <w:autoSpaceDE w:val="0"/>
              <w:autoSpaceDN w:val="0"/>
              <w:adjustRightInd w:val="0"/>
              <w:ind w:firstLine="680"/>
              <w:jc w:val="both"/>
              <w:rPr>
                <w:rFonts w:ascii="Times New Roman" w:eastAsia="Times New Roman" w:hAnsi="Times New Roman" w:cs="Times New Roman"/>
                <w:lang w:eastAsia="ru-RU"/>
              </w:rPr>
            </w:pPr>
            <w:r w:rsidRPr="00F02101">
              <w:rPr>
                <w:rFonts w:ascii="Times New Roman" w:eastAsia="Times New Roman" w:hAnsi="Times New Roman" w:cs="Times New Roman"/>
                <w:color w:val="000000"/>
                <w:lang w:eastAsia="ru-RU"/>
              </w:rPr>
              <w:t>Во время тематической экскурсии «Рахманинов в Москве» водитель ехал со скоростью 70-80 км/час. На замечание экскур</w:t>
            </w:r>
            <w:r w:rsidRPr="00F02101">
              <w:rPr>
                <w:rFonts w:ascii="Times New Roman" w:eastAsia="Times New Roman" w:hAnsi="Times New Roman" w:cs="Times New Roman"/>
                <w:color w:val="000000"/>
                <w:lang w:eastAsia="ru-RU"/>
              </w:rPr>
              <w:softHyphen/>
              <w:t>совода снизить скорость, он заявил: «Дорога свободна, допус</w:t>
            </w:r>
            <w:r w:rsidRPr="00F02101">
              <w:rPr>
                <w:rFonts w:ascii="Times New Roman" w:eastAsia="Times New Roman" w:hAnsi="Times New Roman" w:cs="Times New Roman"/>
                <w:color w:val="000000"/>
                <w:lang w:eastAsia="ru-RU"/>
              </w:rPr>
              <w:softHyphen/>
              <w:t>тимая скорость - 80 км/час»</w:t>
            </w:r>
            <w:r w:rsidRPr="00F02101">
              <w:rPr>
                <w:rFonts w:ascii="Times New Roman" w:eastAsia="Times New Roman" w:hAnsi="Times New Roman" w:cs="Times New Roman"/>
                <w:i/>
                <w:iCs/>
                <w:color w:val="000000"/>
                <w:lang w:eastAsia="ru-RU"/>
              </w:rPr>
              <w:t>Как должен вести себя экскурсовод?</w:t>
            </w:r>
          </w:p>
          <w:p w14:paraId="7EEEDEF3" w14:textId="77777777" w:rsidR="005C3AAE" w:rsidRPr="00F02101" w:rsidRDefault="005C3AAE" w:rsidP="005C3AAE">
            <w:pPr>
              <w:widowControl w:val="0"/>
              <w:numPr>
                <w:ilvl w:val="0"/>
                <w:numId w:val="7"/>
              </w:numPr>
              <w:shd w:val="clear" w:color="auto" w:fill="FFFFFF"/>
              <w:autoSpaceDE w:val="0"/>
              <w:autoSpaceDN w:val="0"/>
              <w:adjustRightInd w:val="0"/>
              <w:ind w:firstLine="680"/>
              <w:jc w:val="both"/>
              <w:rPr>
                <w:rFonts w:ascii="Times New Roman" w:eastAsia="Times New Roman" w:hAnsi="Times New Roman" w:cs="Times New Roman"/>
                <w:lang w:eastAsia="ru-RU"/>
              </w:rPr>
            </w:pPr>
            <w:r w:rsidRPr="00F02101">
              <w:rPr>
                <w:rFonts w:ascii="Times New Roman" w:eastAsia="Times New Roman" w:hAnsi="Times New Roman" w:cs="Times New Roman"/>
                <w:color w:val="000000"/>
                <w:lang w:eastAsia="ru-RU"/>
              </w:rPr>
              <w:t>Группа отправилась в туристскую поездку по маршруту «Москва-Суздаль-Владимир-Москва». В дороге одному из ту</w:t>
            </w:r>
            <w:r w:rsidRPr="00F02101">
              <w:rPr>
                <w:rFonts w:ascii="Times New Roman" w:eastAsia="Times New Roman" w:hAnsi="Times New Roman" w:cs="Times New Roman"/>
                <w:color w:val="000000"/>
                <w:lang w:eastAsia="ru-RU"/>
              </w:rPr>
              <w:softHyphen/>
              <w:t xml:space="preserve">ристов стало плохо. </w:t>
            </w:r>
            <w:r w:rsidRPr="00F02101">
              <w:rPr>
                <w:rFonts w:ascii="Times New Roman" w:eastAsia="Times New Roman" w:hAnsi="Times New Roman" w:cs="Times New Roman"/>
                <w:i/>
                <w:iCs/>
                <w:color w:val="000000"/>
                <w:lang w:eastAsia="ru-RU"/>
              </w:rPr>
              <w:t>Как экскурсовод может помочь туристу?</w:t>
            </w:r>
          </w:p>
          <w:p w14:paraId="7EEEDEF4" w14:textId="77777777" w:rsidR="005C3AAE" w:rsidRPr="00F02101" w:rsidRDefault="005C3AAE" w:rsidP="005C3AAE">
            <w:pPr>
              <w:widowControl w:val="0"/>
              <w:numPr>
                <w:ilvl w:val="0"/>
                <w:numId w:val="7"/>
              </w:numPr>
              <w:shd w:val="clear" w:color="auto" w:fill="FFFFFF"/>
              <w:autoSpaceDE w:val="0"/>
              <w:autoSpaceDN w:val="0"/>
              <w:adjustRightInd w:val="0"/>
              <w:ind w:firstLine="680"/>
              <w:jc w:val="both"/>
              <w:rPr>
                <w:rFonts w:ascii="Times New Roman" w:eastAsia="Times New Roman" w:hAnsi="Times New Roman" w:cs="Times New Roman"/>
                <w:lang w:eastAsia="ru-RU"/>
              </w:rPr>
            </w:pPr>
            <w:r w:rsidRPr="00F02101">
              <w:rPr>
                <w:rFonts w:ascii="Times New Roman" w:eastAsia="Times New Roman" w:hAnsi="Times New Roman" w:cs="Times New Roman"/>
                <w:color w:val="000000"/>
                <w:lang w:eastAsia="ru-RU"/>
              </w:rPr>
              <w:t>После посещения музея на маршруте «Москва-Ясная Поля</w:t>
            </w:r>
            <w:r w:rsidRPr="00F02101">
              <w:rPr>
                <w:rFonts w:ascii="Times New Roman" w:eastAsia="Times New Roman" w:hAnsi="Times New Roman" w:cs="Times New Roman"/>
                <w:color w:val="000000"/>
                <w:lang w:eastAsia="ru-RU"/>
              </w:rPr>
              <w:softHyphen/>
              <w:t xml:space="preserve">на-Москва» турист обнаружил, что оставленный им в автобусе бумажник с деньгами пропал. </w:t>
            </w:r>
            <w:r w:rsidRPr="00F02101">
              <w:rPr>
                <w:rFonts w:ascii="Times New Roman" w:eastAsia="Times New Roman" w:hAnsi="Times New Roman" w:cs="Times New Roman"/>
                <w:i/>
                <w:iCs/>
                <w:color w:val="000000"/>
                <w:lang w:eastAsia="ru-RU"/>
              </w:rPr>
              <w:t>Можно ли было избежать этой неприятности? Чем может помочь экскурсовод туристу?</w:t>
            </w:r>
          </w:p>
        </w:tc>
      </w:tr>
      <w:tr w:rsidR="005C3AAE" w:rsidRPr="00F02101" w14:paraId="7EEEDF19" w14:textId="77777777" w:rsidTr="008F61A4">
        <w:tc>
          <w:tcPr>
            <w:tcW w:w="880" w:type="dxa"/>
          </w:tcPr>
          <w:p w14:paraId="7EEEDEF6" w14:textId="77777777" w:rsidR="005C3AAE" w:rsidRPr="00F02101" w:rsidRDefault="005C3AAE" w:rsidP="008F61A4">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lastRenderedPageBreak/>
              <w:t>8.</w:t>
            </w:r>
          </w:p>
        </w:tc>
        <w:tc>
          <w:tcPr>
            <w:tcW w:w="1985" w:type="dxa"/>
          </w:tcPr>
          <w:p w14:paraId="7EEEDEF7" w14:textId="77777777" w:rsidR="005C3AAE" w:rsidRPr="00F02101" w:rsidRDefault="005C3AAE" w:rsidP="008F61A4">
            <w:pPr>
              <w:tabs>
                <w:tab w:val="num" w:pos="284"/>
              </w:tabs>
              <w:rPr>
                <w:rFonts w:ascii="Times New Roman" w:eastAsia="Times New Roman" w:hAnsi="Times New Roman" w:cs="Times New Roman"/>
                <w:iCs/>
                <w:szCs w:val="20"/>
                <w:lang w:eastAsia="ru-RU"/>
              </w:rPr>
            </w:pPr>
            <w:r w:rsidRPr="00F02101">
              <w:rPr>
                <w:rFonts w:ascii="Times New Roman" w:eastAsia="Times New Roman" w:hAnsi="Times New Roman" w:cs="Times New Roman"/>
                <w:iCs/>
                <w:szCs w:val="20"/>
                <w:lang w:eastAsia="ru-RU"/>
              </w:rPr>
              <w:t>Презентация</w:t>
            </w:r>
          </w:p>
        </w:tc>
        <w:tc>
          <w:tcPr>
            <w:tcW w:w="6798" w:type="dxa"/>
          </w:tcPr>
          <w:p w14:paraId="7EEEDEF8"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Важным этапом подготовки к защите учебно-исследовательской работы (проекта) является подготовка презентации. Презентация - системный итог исследовательской работы студента, в нее вынесены все основные результаты исследовательской деятельности.</w:t>
            </w:r>
          </w:p>
          <w:p w14:paraId="7EEEDEF9"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Выполнение презентаций для защиты УИР (проекта) позволяет логически выстроить материал, систематизировать его, представить к защите, приобрести опыт выступления перед аудиторией, формирует коммуникативные компетентности студентов.</w:t>
            </w:r>
          </w:p>
          <w:p w14:paraId="7EEEDEFA"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Для оптимального отбора содержания материала работы в презентации необходимо выделить ключевые понятия, теории, проблемы, которые раскрываются в презентации в виде схем, диаграмм, таблиц, с указанием авторов. На каждом слайде определяется заголовок по содержанию материала.</w:t>
            </w:r>
          </w:p>
          <w:p w14:paraId="7EEEDEFB"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Оптимальное количество слайдов, предлагаемое к защите работы – 10-15. Объем материала, представленного в одном слайде должен отражать в основном заголовок слайда.</w:t>
            </w:r>
          </w:p>
          <w:p w14:paraId="7EEEDEFC"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Для оформления слайдов презентации рекомендуется использовать простые шаблоны без анимации, соблюдать единый стиль оформления всех слайдов. Не рекомендуется на одном слайде использовать более 3 цветов: один для фона, один для заголовков, один для текста. Смена слайдов устанавливается по щелчку без времени. Шрифт, выбираемый для презентации должен</w:t>
            </w:r>
          </w:p>
          <w:p w14:paraId="7EEEDEFD"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обеспечивать читаемость на экране и быть в пределах размеров - 18-72 пт, что обеспечивает презентабельность представленной информации. Шрифт на слайдах презентации должен соответствовать выбранному шаблону оформления. Не следует использовать разные шрифты в одной презентации. При копировании текста из программы Word на слайд он должен быть вставлен в текстовые рамки на слайде.</w:t>
            </w:r>
          </w:p>
          <w:p w14:paraId="7EEEDEFE"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Алгоритм выстраивания презентации соответствует логической структуре работы и отражает последовательность ее этапов. Независимо от алгоритма выстраивания презентации, следующие слайды являются обязательными. В содержание первого слайда выносится полное наименование образовательного учреждения, согласно уставу, тема УИР (проекта), ФИО студента, ФИО руководителя.</w:t>
            </w:r>
          </w:p>
          <w:p w14:paraId="7EEEDEFF" w14:textId="77777777" w:rsidR="005C3AAE" w:rsidRPr="00F02101" w:rsidRDefault="005C3AAE" w:rsidP="008F61A4">
            <w:pPr>
              <w:shd w:val="clear" w:color="auto" w:fill="FFFFFF"/>
              <w:rPr>
                <w:rFonts w:ascii="Times New Roman" w:eastAsia="Times New Roman" w:hAnsi="Times New Roman" w:cs="Times New Roman"/>
                <w:b/>
                <w:i/>
                <w:color w:val="000000"/>
                <w:lang w:eastAsia="ru-RU"/>
              </w:rPr>
            </w:pPr>
            <w:r w:rsidRPr="00F02101">
              <w:rPr>
                <w:rFonts w:ascii="Times New Roman" w:eastAsia="Times New Roman" w:hAnsi="Times New Roman" w:cs="Times New Roman"/>
                <w:b/>
                <w:i/>
                <w:color w:val="000000"/>
                <w:lang w:eastAsia="ru-RU"/>
              </w:rPr>
              <w:t>Образец:</w:t>
            </w:r>
          </w:p>
          <w:p w14:paraId="7EEEDF00"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lastRenderedPageBreak/>
              <w:t>Министерство образования Иркутской области Государственное</w:t>
            </w:r>
          </w:p>
          <w:p w14:paraId="7EEEDF01"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автономное профессиональное образовательное учреждение Иркутской области «Иркутский техникум индустрии питания»</w:t>
            </w:r>
          </w:p>
          <w:p w14:paraId="7EEEDF02"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Учебно-исследовательская работа (проект) по теме:_____________</w:t>
            </w:r>
          </w:p>
          <w:p w14:paraId="7EEEDF03"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Студента(ки):___________________________________</w:t>
            </w:r>
          </w:p>
          <w:p w14:paraId="7EEEDF04"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По специальности/профессии:________________________________</w:t>
            </w:r>
          </w:p>
          <w:p w14:paraId="7EEEDF05"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Руководитель:_________________________________________</w:t>
            </w:r>
          </w:p>
          <w:p w14:paraId="7EEEDF06"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Слайды с заголовком - Понятийный аппарат исследования</w:t>
            </w:r>
          </w:p>
          <w:p w14:paraId="7EEEDF07"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Слайд – Объект исследования и предмет исследования</w:t>
            </w:r>
          </w:p>
          <w:p w14:paraId="7EEEDF08"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Слайд - Цель исследования и задачи исследования</w:t>
            </w:r>
          </w:p>
          <w:p w14:paraId="7EEEDF09"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Слайды с теоретическими положениями, выносимыми на</w:t>
            </w:r>
          </w:p>
          <w:p w14:paraId="7EEEDF0A"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защиту.</w:t>
            </w:r>
          </w:p>
          <w:p w14:paraId="7EEEDF0B"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Слайды, иллюстрирующие этапы и результаты</w:t>
            </w:r>
          </w:p>
          <w:p w14:paraId="7EEEDF0C"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(количественные и качественные) опытно-экспериментальной части</w:t>
            </w:r>
          </w:p>
          <w:p w14:paraId="7EEEDF0D"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работы.</w:t>
            </w:r>
          </w:p>
          <w:p w14:paraId="7EEEDF0E"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Последний слайд – Спасибо за внимание.</w:t>
            </w:r>
          </w:p>
          <w:p w14:paraId="7EEEDF0F"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9.8. В презентации материал целесообразнее представлять в</w:t>
            </w:r>
          </w:p>
          <w:p w14:paraId="7EEEDF10"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виде таблиц, моделей, программ.</w:t>
            </w:r>
          </w:p>
          <w:p w14:paraId="7EEEDF11"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9.9. В практической части работы рекомендуется использовать</w:t>
            </w:r>
          </w:p>
          <w:p w14:paraId="7EEEDF12"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фотографии, графики, диаграммы, таблицы, рекомендации,</w:t>
            </w:r>
          </w:p>
          <w:p w14:paraId="7EEEDF13"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характеристики.</w:t>
            </w:r>
          </w:p>
          <w:p w14:paraId="7EEEDF14"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9.10. На слайде с результатами исследования рекомендуется</w:t>
            </w:r>
          </w:p>
          <w:p w14:paraId="7EEEDF15"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представлять обобщенные результаты практической части работы.</w:t>
            </w:r>
          </w:p>
          <w:p w14:paraId="7EEEDF16"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9.11. На слайде по результатам работы следует представить</w:t>
            </w:r>
          </w:p>
          <w:p w14:paraId="7EEEDF17"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динамику результатов исследования по обозначенной проблеме или</w:t>
            </w:r>
          </w:p>
          <w:p w14:paraId="7EEEDF18"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оценку результатов конечного продукта.</w:t>
            </w:r>
          </w:p>
        </w:tc>
      </w:tr>
      <w:tr w:rsidR="005C3AAE" w:rsidRPr="00F02101" w14:paraId="7EEEDF2D" w14:textId="77777777" w:rsidTr="008F61A4">
        <w:tc>
          <w:tcPr>
            <w:tcW w:w="880" w:type="dxa"/>
          </w:tcPr>
          <w:p w14:paraId="7EEEDF1A" w14:textId="77777777" w:rsidR="005C3AAE" w:rsidRPr="00F02101" w:rsidRDefault="005C3AAE" w:rsidP="008F61A4">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lastRenderedPageBreak/>
              <w:t>9.</w:t>
            </w:r>
          </w:p>
        </w:tc>
        <w:tc>
          <w:tcPr>
            <w:tcW w:w="1985" w:type="dxa"/>
          </w:tcPr>
          <w:p w14:paraId="7EEEDF1B" w14:textId="77777777" w:rsidR="005C3AAE" w:rsidRPr="00F02101" w:rsidRDefault="005C3AAE" w:rsidP="008F61A4">
            <w:pPr>
              <w:tabs>
                <w:tab w:val="num" w:pos="284"/>
              </w:tabs>
              <w:rPr>
                <w:rFonts w:ascii="Times New Roman" w:eastAsia="Times New Roman" w:hAnsi="Times New Roman" w:cs="Times New Roman"/>
                <w:iCs/>
                <w:szCs w:val="20"/>
                <w:lang w:eastAsia="ru-RU"/>
              </w:rPr>
            </w:pPr>
            <w:r w:rsidRPr="00F02101">
              <w:rPr>
                <w:rFonts w:ascii="Times New Roman" w:eastAsia="Times New Roman" w:hAnsi="Times New Roman" w:cs="Times New Roman"/>
                <w:iCs/>
                <w:szCs w:val="20"/>
                <w:lang w:eastAsia="ru-RU"/>
              </w:rPr>
              <w:t>Подготовка к зачету/экзамену</w:t>
            </w:r>
          </w:p>
        </w:tc>
        <w:tc>
          <w:tcPr>
            <w:tcW w:w="6798" w:type="dxa"/>
          </w:tcPr>
          <w:p w14:paraId="7EEEDF1C"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Экзаменационная сессия - это серия экзаменов, установленных учебным планом. Между экзаменами интервал 3-4 дня.</w:t>
            </w:r>
          </w:p>
          <w:p w14:paraId="7EEEDF1D"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 эти 3-4 дня нужно систематизировать уже имеющиеся знания. На</w:t>
            </w:r>
          </w:p>
          <w:p w14:paraId="7EEEDF1E"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14:paraId="7EEEDF1F"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Требования к организации подготовки к экзаменам те же, что и при занятиях в течение семестра, но соблюдаться они должны более строго.</w:t>
            </w:r>
          </w:p>
          <w:p w14:paraId="7EEEDF20"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w:t>
            </w:r>
          </w:p>
          <w:p w14:paraId="7EEEDF21"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w:t>
            </w:r>
          </w:p>
          <w:p w14:paraId="7EEEDF22"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14:paraId="7EEEDF23"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w:t>
            </w:r>
          </w:p>
          <w:p w14:paraId="7EEEDF24"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сигналов.</w:t>
            </w:r>
          </w:p>
          <w:p w14:paraId="7EEEDF25"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Систематическая подготовка к занятиям в течение семестра позволит</w:t>
            </w:r>
          </w:p>
          <w:p w14:paraId="7EEEDF26" w14:textId="77777777" w:rsidR="005C3AAE" w:rsidRPr="00F02101" w:rsidRDefault="005C3AAE" w:rsidP="008F61A4">
            <w:pPr>
              <w:shd w:val="clear" w:color="auto" w:fill="FFFFFF"/>
              <w:rPr>
                <w:rFonts w:ascii="yandex-sans" w:eastAsia="Times New Roman" w:hAnsi="yandex-sans" w:cs="Times New Roman"/>
                <w:color w:val="000000"/>
                <w:sz w:val="27"/>
                <w:szCs w:val="27"/>
                <w:lang w:eastAsia="ru-RU"/>
              </w:rPr>
            </w:pPr>
            <w:r w:rsidRPr="00F02101">
              <w:rPr>
                <w:rFonts w:ascii="Times New Roman" w:eastAsia="Times New Roman" w:hAnsi="Times New Roman" w:cs="Times New Roman"/>
                <w:color w:val="000000"/>
                <w:lang w:eastAsia="ru-RU"/>
              </w:rPr>
              <w:t>использовать время экзаменационной сессии для систематизации знаний.</w:t>
            </w:r>
          </w:p>
          <w:p w14:paraId="7EEEDF27"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w:t>
            </w:r>
          </w:p>
          <w:p w14:paraId="7EEEDF28"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lastRenderedPageBreak/>
              <w:t>семинарах), эта работа может занять много времени, но все остальное – это уже технические детали (главное – это ориентировка в материале).</w:t>
            </w:r>
          </w:p>
          <w:p w14:paraId="7EEEDF29"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Сама подготовка связана не только с «запоминанием». Подготовка также предполагает и переосмысление материала, и даже рассмотрение альтернативных идей.</w:t>
            </w:r>
          </w:p>
          <w:p w14:paraId="7EEEDF2A"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w:t>
            </w:r>
          </w:p>
          <w:p w14:paraId="7EEEDF2B"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студента работа, более сложная и важная, чем простое поглощение массы учебной информации.</w:t>
            </w:r>
          </w:p>
          <w:p w14:paraId="7EEEDF2C" w14:textId="77777777" w:rsidR="005C3AAE" w:rsidRPr="00F02101" w:rsidRDefault="005C3AAE" w:rsidP="008F61A4">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tc>
      </w:tr>
    </w:tbl>
    <w:p w14:paraId="7EEEDF2E" w14:textId="77777777" w:rsidR="005C3AAE" w:rsidRPr="00F02101" w:rsidRDefault="005C3AAE" w:rsidP="005C3AAE">
      <w:pPr>
        <w:spacing w:after="0" w:line="240" w:lineRule="auto"/>
        <w:jc w:val="center"/>
        <w:rPr>
          <w:rFonts w:ascii="Times New Roman" w:eastAsia="Times New Roman" w:hAnsi="Times New Roman" w:cs="Times New Roman"/>
          <w:b/>
          <w:sz w:val="24"/>
          <w:szCs w:val="24"/>
          <w:lang w:eastAsia="ru-RU"/>
        </w:rPr>
      </w:pPr>
    </w:p>
    <w:p w14:paraId="7EEEDF2F" w14:textId="77777777" w:rsidR="005C3AAE" w:rsidRPr="00F02101" w:rsidRDefault="005C3AAE" w:rsidP="005C3AAE">
      <w:pPr>
        <w:keepNext/>
        <w:keepLines/>
        <w:numPr>
          <w:ilvl w:val="0"/>
          <w:numId w:val="5"/>
        </w:numPr>
        <w:spacing w:before="40" w:after="0" w:line="240" w:lineRule="auto"/>
        <w:outlineLvl w:val="1"/>
        <w:rPr>
          <w:rFonts w:ascii="Times New Roman" w:eastAsia="Times New Roman" w:hAnsi="Times New Roman" w:cs="Times New Roman"/>
          <w:b/>
          <w:sz w:val="26"/>
          <w:szCs w:val="26"/>
          <w:lang w:eastAsia="ru-RU"/>
        </w:rPr>
      </w:pPr>
      <w:bookmarkStart w:id="6" w:name="_Toc1572541"/>
      <w:r w:rsidRPr="00F02101">
        <w:rPr>
          <w:rFonts w:ascii="Times New Roman" w:eastAsia="Times New Roman" w:hAnsi="Times New Roman" w:cs="Times New Roman"/>
          <w:b/>
          <w:sz w:val="26"/>
          <w:szCs w:val="26"/>
          <w:lang w:eastAsia="ru-RU"/>
        </w:rPr>
        <w:t>Оценка самостоятельной работы</w:t>
      </w:r>
      <w:bookmarkEnd w:id="6"/>
      <w:r w:rsidRPr="00F02101">
        <w:rPr>
          <w:rFonts w:ascii="Times New Roman" w:eastAsia="Times New Roman" w:hAnsi="Times New Roman" w:cs="Times New Roman"/>
          <w:b/>
          <w:sz w:val="26"/>
          <w:szCs w:val="26"/>
          <w:lang w:eastAsia="ru-RU"/>
        </w:rPr>
        <w:t xml:space="preserve"> </w:t>
      </w:r>
    </w:p>
    <w:p w14:paraId="7EEEDF30" w14:textId="77777777" w:rsidR="005C3AAE" w:rsidRDefault="005C3AAE" w:rsidP="005C3AAE">
      <w:pPr>
        <w:spacing w:after="0" w:line="240" w:lineRule="auto"/>
        <w:ind w:firstLine="720"/>
        <w:jc w:val="both"/>
        <w:rPr>
          <w:rFonts w:ascii="Times New Roman" w:eastAsia="Times New Roman" w:hAnsi="Times New Roman" w:cs="Times New Roman"/>
          <w:sz w:val="24"/>
          <w:szCs w:val="24"/>
          <w:lang w:eastAsia="ru-RU"/>
        </w:rPr>
      </w:pPr>
    </w:p>
    <w:p w14:paraId="7EEEDF31" w14:textId="77777777" w:rsidR="005C3AAE" w:rsidRPr="00535C9E" w:rsidRDefault="005C3AAE" w:rsidP="005C3AAE">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14:paraId="7EEEDF32" w14:textId="77777777" w:rsidR="005C3AAE" w:rsidRPr="00535C9E" w:rsidRDefault="005C3AAE" w:rsidP="005C3AAE">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14:paraId="7EEEDF33" w14:textId="77777777" w:rsidR="005C3AAE" w:rsidRPr="00535C9E" w:rsidRDefault="005C3AAE" w:rsidP="005C3AAE">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14:paraId="7EEEDF34" w14:textId="77777777" w:rsidR="005C3AAE" w:rsidRPr="00535C9E" w:rsidRDefault="005C3AAE" w:rsidP="005C3AAE">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14:paraId="7EEEDF35" w14:textId="77777777" w:rsidR="005C3AAE" w:rsidRPr="00535C9E" w:rsidRDefault="005C3AAE" w:rsidP="005C3AAE">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Учет работы студентов  в ходе семестра будет оцениваться на основе следующих критериев:</w:t>
      </w:r>
    </w:p>
    <w:p w14:paraId="7EEEDF36" w14:textId="77777777" w:rsidR="005C3AAE" w:rsidRPr="00535C9E" w:rsidRDefault="005C3AAE" w:rsidP="005C3AAE">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 xml:space="preserve">Работа по дисциплине состоит из двух частей: работа в течение семестра и ответ на </w:t>
      </w:r>
      <w:r>
        <w:rPr>
          <w:rFonts w:ascii="Times New Roman" w:eastAsia="Times New Roman" w:hAnsi="Times New Roman" w:cs="Times New Roman"/>
          <w:sz w:val="24"/>
          <w:szCs w:val="24"/>
          <w:lang w:eastAsia="ru-RU"/>
        </w:rPr>
        <w:t>экзамене</w:t>
      </w:r>
      <w:r w:rsidRPr="00535C9E">
        <w:rPr>
          <w:rFonts w:ascii="Times New Roman" w:eastAsia="Times New Roman" w:hAnsi="Times New Roman" w:cs="Times New Roman"/>
          <w:sz w:val="24"/>
          <w:szCs w:val="24"/>
          <w:lang w:eastAsia="ru-RU"/>
        </w:rPr>
        <w:t>.</w:t>
      </w:r>
    </w:p>
    <w:p w14:paraId="7EEEDF37" w14:textId="77777777" w:rsidR="005C3AAE" w:rsidRPr="00535C9E" w:rsidRDefault="005C3AAE" w:rsidP="005C3AAE">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 xml:space="preserve">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14:paraId="7EEEDF38" w14:textId="77777777" w:rsidR="005C3AAE" w:rsidRPr="00535C9E" w:rsidRDefault="005C3AAE" w:rsidP="005C3AAE">
      <w:pPr>
        <w:spacing w:after="0" w:line="240" w:lineRule="auto"/>
        <w:jc w:val="center"/>
        <w:rPr>
          <w:rFonts w:ascii="Times New Roman" w:eastAsia="Times New Roman" w:hAnsi="Times New Roman" w:cs="Times New Roman"/>
          <w:b/>
          <w:bCs/>
          <w:sz w:val="24"/>
          <w:szCs w:val="24"/>
          <w:lang w:eastAsia="ru-RU"/>
        </w:rPr>
      </w:pPr>
    </w:p>
    <w:p w14:paraId="7EEEDF39" w14:textId="77777777" w:rsidR="005C3AAE" w:rsidRPr="00E33410" w:rsidRDefault="005C3AAE" w:rsidP="005C3AAE">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E33410">
        <w:rPr>
          <w:rFonts w:ascii="Times New Roman" w:eastAsia="Times New Roman" w:hAnsi="Times New Roman" w:cs="Times New Roman"/>
          <w:sz w:val="24"/>
          <w:szCs w:val="24"/>
          <w:lang w:eastAsia="zh-CN"/>
        </w:rPr>
        <w:t xml:space="preserve">Разработано  в соответствии с требованиями ФГОС ВО </w:t>
      </w:r>
    </w:p>
    <w:p w14:paraId="7EEEDF3B" w14:textId="6A1966E7" w:rsidR="005C3AAE" w:rsidRDefault="005C3AAE" w:rsidP="005C3AAE">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E33410">
        <w:rPr>
          <w:rFonts w:ascii="Times New Roman" w:eastAsia="Times New Roman" w:hAnsi="Times New Roman" w:cs="Times New Roman"/>
          <w:sz w:val="24"/>
          <w:szCs w:val="24"/>
          <w:lang w:eastAsia="zh-CN"/>
        </w:rPr>
        <w:t xml:space="preserve">Составитель: </w:t>
      </w:r>
      <w:r w:rsidR="00330CD3" w:rsidRPr="00330CD3">
        <w:rPr>
          <w:rFonts w:ascii="Times New Roman" w:eastAsia="Times New Roman" w:hAnsi="Times New Roman" w:cs="Times New Roman"/>
          <w:sz w:val="24"/>
          <w:szCs w:val="24"/>
          <w:lang w:eastAsia="zh-CN"/>
        </w:rPr>
        <w:t>доктор культурологии, кандидат педагогических наук, профессор, зав. кафедрой управления и экономики культуры Григорьева Е.И.</w:t>
      </w:r>
    </w:p>
    <w:p w14:paraId="6B8DA35A" w14:textId="77777777" w:rsidR="00330CD3" w:rsidRPr="00E33410" w:rsidRDefault="00330CD3" w:rsidP="005C3AAE">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
    <w:p w14:paraId="7EEEDF3C" w14:textId="2D4652D1" w:rsidR="005C3AAE" w:rsidRPr="00E33410" w:rsidRDefault="005C3AAE" w:rsidP="005C3AAE">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E33410">
        <w:rPr>
          <w:rFonts w:ascii="Times New Roman" w:eastAsia="Times New Roman" w:hAnsi="Times New Roman" w:cs="Times New Roman"/>
          <w:sz w:val="24"/>
          <w:szCs w:val="24"/>
          <w:lang w:eastAsia="zh-CN"/>
        </w:rPr>
        <w:t>Рассмотрено  на заседании кафедры</w:t>
      </w:r>
      <w:r w:rsidR="00CD2CF4">
        <w:rPr>
          <w:rFonts w:ascii="Times New Roman" w:eastAsia="Times New Roman" w:hAnsi="Times New Roman" w:cs="Times New Roman"/>
          <w:sz w:val="24"/>
          <w:szCs w:val="24"/>
          <w:lang w:eastAsia="zh-CN"/>
        </w:rPr>
        <w:t xml:space="preserve"> управления и экономики культуры</w:t>
      </w:r>
    </w:p>
    <w:p w14:paraId="7EEEDF3D" w14:textId="40B8834A" w:rsidR="005C3AAE" w:rsidRPr="00E33410" w:rsidRDefault="005C3AAE" w:rsidP="005C3AAE">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E33410">
        <w:rPr>
          <w:rFonts w:ascii="Times New Roman" w:eastAsia="Times New Roman" w:hAnsi="Times New Roman" w:cs="Times New Roman"/>
          <w:i/>
          <w:sz w:val="24"/>
          <w:szCs w:val="24"/>
          <w:lang w:eastAsia="zh-CN"/>
        </w:rPr>
        <w:t xml:space="preserve">Протокол № </w:t>
      </w:r>
      <w:r w:rsidR="00330CD3">
        <w:rPr>
          <w:rFonts w:ascii="Times New Roman" w:eastAsia="Times New Roman" w:hAnsi="Times New Roman" w:cs="Times New Roman"/>
          <w:i/>
          <w:sz w:val="24"/>
          <w:szCs w:val="24"/>
          <w:lang w:eastAsia="zh-CN"/>
        </w:rPr>
        <w:t>1</w:t>
      </w:r>
      <w:r w:rsidRPr="00E33410">
        <w:rPr>
          <w:rFonts w:ascii="Times New Roman" w:eastAsia="Times New Roman" w:hAnsi="Times New Roman" w:cs="Times New Roman"/>
          <w:i/>
          <w:sz w:val="24"/>
          <w:szCs w:val="24"/>
          <w:lang w:eastAsia="zh-CN"/>
        </w:rPr>
        <w:t xml:space="preserve"> 0</w:t>
      </w:r>
      <w:r w:rsidR="00330CD3">
        <w:rPr>
          <w:rFonts w:ascii="Times New Roman" w:eastAsia="Times New Roman" w:hAnsi="Times New Roman" w:cs="Times New Roman"/>
          <w:i/>
          <w:sz w:val="24"/>
          <w:szCs w:val="24"/>
          <w:lang w:eastAsia="zh-CN"/>
        </w:rPr>
        <w:t>2</w:t>
      </w:r>
      <w:r w:rsidRPr="00E33410">
        <w:rPr>
          <w:rFonts w:ascii="Times New Roman" w:eastAsia="Times New Roman" w:hAnsi="Times New Roman" w:cs="Times New Roman"/>
          <w:i/>
          <w:sz w:val="24"/>
          <w:szCs w:val="24"/>
          <w:lang w:eastAsia="zh-CN"/>
        </w:rPr>
        <w:t>.09.202</w:t>
      </w:r>
      <w:r w:rsidR="00330CD3">
        <w:rPr>
          <w:rFonts w:ascii="Times New Roman" w:eastAsia="Times New Roman" w:hAnsi="Times New Roman" w:cs="Times New Roman"/>
          <w:i/>
          <w:sz w:val="24"/>
          <w:szCs w:val="24"/>
          <w:lang w:eastAsia="zh-CN"/>
        </w:rPr>
        <w:t>4</w:t>
      </w:r>
    </w:p>
    <w:p w14:paraId="7EEEDF3E" w14:textId="77777777" w:rsidR="005C3AAE" w:rsidRPr="005B6865" w:rsidRDefault="005C3AAE" w:rsidP="005C3AAE">
      <w:pPr>
        <w:rPr>
          <w:rFonts w:ascii="Times New Roman" w:hAnsi="Times New Roman" w:cs="Times New Roman"/>
          <w:sz w:val="24"/>
          <w:szCs w:val="24"/>
        </w:rPr>
      </w:pPr>
    </w:p>
    <w:p w14:paraId="7EEEDF3F" w14:textId="77777777" w:rsidR="005C3AAE" w:rsidRPr="00BD7B77" w:rsidRDefault="005C3AAE">
      <w:pPr>
        <w:rPr>
          <w:rFonts w:ascii="Times New Roman" w:hAnsi="Times New Roman" w:cs="Times New Roman"/>
          <w:sz w:val="24"/>
          <w:szCs w:val="24"/>
        </w:rPr>
      </w:pPr>
    </w:p>
    <w:sectPr w:rsidR="005C3AAE" w:rsidRPr="00BD7B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andex-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F37"/>
    <w:multiLevelType w:val="hybridMultilevel"/>
    <w:tmpl w:val="2E0271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9E2F29"/>
    <w:multiLevelType w:val="hybridMultilevel"/>
    <w:tmpl w:val="F642EA9E"/>
    <w:lvl w:ilvl="0" w:tplc="5674068A">
      <w:start w:val="1"/>
      <w:numFmt w:val="decimal"/>
      <w:lvlText w:val="%1."/>
      <w:lvlJc w:val="left"/>
      <w:pPr>
        <w:ind w:left="279" w:hanging="284"/>
      </w:pPr>
      <w:rPr>
        <w:rFonts w:ascii="Times New Roman" w:eastAsia="Times New Roman" w:hAnsi="Times New Roman" w:cs="Times New Roman" w:hint="default"/>
        <w:b/>
        <w:bCs/>
        <w:spacing w:val="-27"/>
        <w:w w:val="100"/>
        <w:sz w:val="24"/>
        <w:szCs w:val="24"/>
      </w:rPr>
    </w:lvl>
    <w:lvl w:ilvl="1" w:tplc="3F38A3A2">
      <w:numFmt w:val="bullet"/>
      <w:lvlText w:val="•"/>
      <w:lvlJc w:val="left"/>
      <w:pPr>
        <w:ind w:left="1266" w:hanging="284"/>
      </w:pPr>
      <w:rPr>
        <w:rFonts w:hint="default"/>
      </w:rPr>
    </w:lvl>
    <w:lvl w:ilvl="2" w:tplc="082AADE0">
      <w:numFmt w:val="bullet"/>
      <w:lvlText w:val="•"/>
      <w:lvlJc w:val="left"/>
      <w:pPr>
        <w:ind w:left="2253" w:hanging="284"/>
      </w:pPr>
      <w:rPr>
        <w:rFonts w:hint="default"/>
      </w:rPr>
    </w:lvl>
    <w:lvl w:ilvl="3" w:tplc="18C477B8">
      <w:numFmt w:val="bullet"/>
      <w:lvlText w:val="•"/>
      <w:lvlJc w:val="left"/>
      <w:pPr>
        <w:ind w:left="3239" w:hanging="284"/>
      </w:pPr>
      <w:rPr>
        <w:rFonts w:hint="default"/>
      </w:rPr>
    </w:lvl>
    <w:lvl w:ilvl="4" w:tplc="64826FBA">
      <w:numFmt w:val="bullet"/>
      <w:lvlText w:val="•"/>
      <w:lvlJc w:val="left"/>
      <w:pPr>
        <w:ind w:left="4226" w:hanging="284"/>
      </w:pPr>
      <w:rPr>
        <w:rFonts w:hint="default"/>
      </w:rPr>
    </w:lvl>
    <w:lvl w:ilvl="5" w:tplc="D564DD38">
      <w:numFmt w:val="bullet"/>
      <w:lvlText w:val="•"/>
      <w:lvlJc w:val="left"/>
      <w:pPr>
        <w:ind w:left="5212" w:hanging="284"/>
      </w:pPr>
      <w:rPr>
        <w:rFonts w:hint="default"/>
      </w:rPr>
    </w:lvl>
    <w:lvl w:ilvl="6" w:tplc="4380D2B6">
      <w:numFmt w:val="bullet"/>
      <w:lvlText w:val="•"/>
      <w:lvlJc w:val="left"/>
      <w:pPr>
        <w:ind w:left="6199" w:hanging="284"/>
      </w:pPr>
      <w:rPr>
        <w:rFonts w:hint="default"/>
      </w:rPr>
    </w:lvl>
    <w:lvl w:ilvl="7" w:tplc="11765902">
      <w:numFmt w:val="bullet"/>
      <w:lvlText w:val="•"/>
      <w:lvlJc w:val="left"/>
      <w:pPr>
        <w:ind w:left="7185" w:hanging="284"/>
      </w:pPr>
      <w:rPr>
        <w:rFonts w:hint="default"/>
      </w:rPr>
    </w:lvl>
    <w:lvl w:ilvl="8" w:tplc="2A9867A2">
      <w:numFmt w:val="bullet"/>
      <w:lvlText w:val="•"/>
      <w:lvlJc w:val="left"/>
      <w:pPr>
        <w:ind w:left="8172" w:hanging="284"/>
      </w:pPr>
      <w:rPr>
        <w:rFonts w:hint="default"/>
      </w:rPr>
    </w:lvl>
  </w:abstractNum>
  <w:abstractNum w:abstractNumId="2" w15:restartNumberingAfterBreak="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E5A64F5"/>
    <w:multiLevelType w:val="hybridMultilevel"/>
    <w:tmpl w:val="9E0254B6"/>
    <w:lvl w:ilvl="0" w:tplc="22B6056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5" w15:restartNumberingAfterBreak="0">
    <w:nsid w:val="4B12391F"/>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2"/>
  </w:num>
  <w:num w:numId="2">
    <w:abstractNumId w:val="3"/>
  </w:num>
  <w:num w:numId="3">
    <w:abstractNumId w:val="5"/>
  </w:num>
  <w:num w:numId="4">
    <w:abstractNumId w:val="6"/>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7B77"/>
    <w:rsid w:val="00330CD3"/>
    <w:rsid w:val="00441D46"/>
    <w:rsid w:val="005C3AAE"/>
    <w:rsid w:val="00BD7B77"/>
    <w:rsid w:val="00CD2C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EEEDD12"/>
  <w15:docId w15:val="{B7BFE0FD-4A7F-47DC-BF3A-B4CDF1CAB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7B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3A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5021</Words>
  <Characters>28620</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3</cp:revision>
  <dcterms:created xsi:type="dcterms:W3CDTF">2022-02-27T21:20:00Z</dcterms:created>
  <dcterms:modified xsi:type="dcterms:W3CDTF">2024-10-04T08:49:00Z</dcterms:modified>
</cp:coreProperties>
</file>